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E9B3E" w14:textId="07B9D55B" w:rsidR="005327C3" w:rsidRDefault="005327C3" w:rsidP="00BD7D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3AC338" w14:textId="0C604045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38E5388" w14:textId="662778A6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34C55E5" w14:textId="7287E0A5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1C20B75" w14:textId="6C3E6889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FCA669C" w14:textId="35BE42FE" w:rsidR="00BD7DE5" w:rsidRPr="00AB3B07" w:rsidRDefault="00BD7DE5" w:rsidP="00BD7DE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3B07">
        <w:rPr>
          <w:rFonts w:ascii="Times New Roman" w:hAnsi="Times New Roman" w:cs="Times New Roman"/>
          <w:b/>
          <w:sz w:val="32"/>
          <w:szCs w:val="32"/>
        </w:rPr>
        <w:t xml:space="preserve">KÖRNYEZETVÉDELMI </w:t>
      </w:r>
      <w:r w:rsidR="00E54BA8">
        <w:rPr>
          <w:rFonts w:ascii="Times New Roman" w:hAnsi="Times New Roman" w:cs="Times New Roman"/>
          <w:b/>
          <w:sz w:val="32"/>
          <w:szCs w:val="32"/>
        </w:rPr>
        <w:t>SZAKÉRTŐI VÉLEMÉNY</w:t>
      </w:r>
    </w:p>
    <w:p w14:paraId="4FB9857A" w14:textId="1B4286A5" w:rsidR="00761F6A" w:rsidRPr="00AB3B07" w:rsidRDefault="00761F6A" w:rsidP="00BD7DE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2341BF1" w14:textId="5FAFF827" w:rsidR="00761F6A" w:rsidRPr="00AB3B07" w:rsidRDefault="00761F6A" w:rsidP="00BD7DE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3B07">
        <w:rPr>
          <w:rFonts w:ascii="Times New Roman" w:hAnsi="Times New Roman" w:cs="Times New Roman"/>
          <w:b/>
          <w:sz w:val="32"/>
          <w:szCs w:val="32"/>
        </w:rPr>
        <w:t>Budapest Főváros Kormányhivatal</w:t>
      </w:r>
      <w:r w:rsidR="00AB3B07">
        <w:rPr>
          <w:rFonts w:ascii="Times New Roman" w:hAnsi="Times New Roman" w:cs="Times New Roman"/>
          <w:b/>
          <w:sz w:val="32"/>
          <w:szCs w:val="32"/>
        </w:rPr>
        <w:t>a</w:t>
      </w:r>
      <w:r w:rsidRPr="00AB3B07">
        <w:rPr>
          <w:rFonts w:ascii="Times New Roman" w:hAnsi="Times New Roman" w:cs="Times New Roman"/>
          <w:b/>
          <w:sz w:val="32"/>
          <w:szCs w:val="32"/>
        </w:rPr>
        <w:t xml:space="preserve"> Népegészségügyi Főosztályának </w:t>
      </w:r>
    </w:p>
    <w:p w14:paraId="59B98E4C" w14:textId="2762F099" w:rsidR="00761F6A" w:rsidRPr="00AB3B07" w:rsidRDefault="00761F6A" w:rsidP="00BD7DE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3B07">
        <w:rPr>
          <w:rFonts w:ascii="Times New Roman" w:hAnsi="Times New Roman" w:cs="Times New Roman"/>
          <w:b/>
          <w:sz w:val="32"/>
          <w:szCs w:val="32"/>
        </w:rPr>
        <w:t xml:space="preserve">BP/FNEF-TKI/7507-2/2021 </w:t>
      </w:r>
      <w:proofErr w:type="spellStart"/>
      <w:r w:rsidRPr="00AB3B07">
        <w:rPr>
          <w:rFonts w:ascii="Times New Roman" w:hAnsi="Times New Roman" w:cs="Times New Roman"/>
          <w:b/>
          <w:sz w:val="32"/>
          <w:szCs w:val="32"/>
        </w:rPr>
        <w:t>ikt</w:t>
      </w:r>
      <w:proofErr w:type="spellEnd"/>
      <w:r w:rsidRPr="00AB3B07">
        <w:rPr>
          <w:rFonts w:ascii="Times New Roman" w:hAnsi="Times New Roman" w:cs="Times New Roman"/>
          <w:b/>
          <w:sz w:val="32"/>
          <w:szCs w:val="32"/>
        </w:rPr>
        <w:t xml:space="preserve">. számú </w:t>
      </w:r>
      <w:r w:rsidR="00850819">
        <w:rPr>
          <w:rFonts w:ascii="Times New Roman" w:hAnsi="Times New Roman" w:cs="Times New Roman"/>
          <w:b/>
          <w:sz w:val="32"/>
          <w:szCs w:val="32"/>
        </w:rPr>
        <w:t>vé</w:t>
      </w:r>
      <w:r w:rsidRPr="00AB3B07">
        <w:rPr>
          <w:rFonts w:ascii="Times New Roman" w:hAnsi="Times New Roman" w:cs="Times New Roman"/>
          <w:b/>
          <w:sz w:val="32"/>
          <w:szCs w:val="32"/>
        </w:rPr>
        <w:t>leményéhez</w:t>
      </w:r>
    </w:p>
    <w:p w14:paraId="22CF619D" w14:textId="77777777" w:rsidR="00BD7DE5" w:rsidRPr="00AB3B07" w:rsidRDefault="00BD7DE5" w:rsidP="00BD7DE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8E08FF1" w14:textId="11F34C94" w:rsidR="00BD7DE5" w:rsidRPr="00AB3B07" w:rsidRDefault="00BD7DE5" w:rsidP="00BD7DE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3B07">
        <w:rPr>
          <w:rFonts w:ascii="Times New Roman" w:hAnsi="Times New Roman" w:cs="Times New Roman"/>
          <w:b/>
          <w:sz w:val="32"/>
          <w:szCs w:val="32"/>
        </w:rPr>
        <w:t>HÉVÍZ</w:t>
      </w:r>
      <w:r w:rsidR="00931A98" w:rsidRPr="00AB3B07">
        <w:rPr>
          <w:rFonts w:ascii="Times New Roman" w:hAnsi="Times New Roman" w:cs="Times New Roman"/>
          <w:b/>
          <w:sz w:val="32"/>
          <w:szCs w:val="32"/>
        </w:rPr>
        <w:t>I</w:t>
      </w:r>
      <w:r w:rsidRPr="00AB3B07">
        <w:rPr>
          <w:rFonts w:ascii="Times New Roman" w:hAnsi="Times New Roman" w:cs="Times New Roman"/>
          <w:b/>
          <w:sz w:val="32"/>
          <w:szCs w:val="32"/>
        </w:rPr>
        <w:t xml:space="preserve"> HULLADÉKUDVAR TERVEZETT MŰKÖDÉS</w:t>
      </w:r>
      <w:r w:rsidR="003C7F51" w:rsidRPr="00AB3B07">
        <w:rPr>
          <w:rFonts w:ascii="Times New Roman" w:hAnsi="Times New Roman" w:cs="Times New Roman"/>
          <w:b/>
          <w:sz w:val="32"/>
          <w:szCs w:val="32"/>
        </w:rPr>
        <w:t>ÉVEL</w:t>
      </w:r>
      <w:r w:rsidR="00D730F4" w:rsidRPr="00AB3B07">
        <w:rPr>
          <w:rFonts w:ascii="Times New Roman" w:hAnsi="Times New Roman" w:cs="Times New Roman"/>
          <w:b/>
          <w:sz w:val="32"/>
          <w:szCs w:val="32"/>
        </w:rPr>
        <w:t>, ÁTVEENDŐ HULLADÉKOK KÖRÉVEL</w:t>
      </w:r>
      <w:r w:rsidR="003C7F51" w:rsidRPr="00AB3B07">
        <w:rPr>
          <w:rFonts w:ascii="Times New Roman" w:hAnsi="Times New Roman" w:cs="Times New Roman"/>
          <w:b/>
          <w:sz w:val="32"/>
          <w:szCs w:val="32"/>
        </w:rPr>
        <w:t xml:space="preserve"> KAPCSOLATBAN</w:t>
      </w:r>
    </w:p>
    <w:p w14:paraId="29FEC41A" w14:textId="77777777" w:rsidR="00BD7DE5" w:rsidRDefault="00BD7DE5" w:rsidP="00BD7D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3D323A" w14:textId="13BCA8A0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79DB587" w14:textId="0849C6C0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15A6AE7" w14:textId="54C3C767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5C5B00D" w14:textId="3BFFE9AB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3B42434" w14:textId="10DDCBFD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7E76E5F" w14:textId="7481F498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891735D" w14:textId="3F039246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70F58F5" w14:textId="72D45417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6AAF32F" w14:textId="77404396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76DD8CF" w14:textId="4C237F33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8D3A711" w14:textId="3ABCDAFE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A2A155E" w14:textId="3B82A1D9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D87CE7C" w14:textId="7E093DEA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399362A" w14:textId="67BFC258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5F77111" w14:textId="00B93B6C" w:rsidR="00BD7DE5" w:rsidRDefault="00BD7DE5" w:rsidP="005327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5390D9A" w14:textId="19B4E212" w:rsidR="001E08A6" w:rsidRPr="001E08A6" w:rsidRDefault="001E08A6" w:rsidP="001E08A6">
      <w:pPr>
        <w:rPr>
          <w:lang w:eastAsia="hu-HU"/>
        </w:rPr>
      </w:pPr>
      <w:bookmarkStart w:id="1" w:name="_Toc422241293"/>
    </w:p>
    <w:p w14:paraId="1A4C39FD" w14:textId="0B1F5A75" w:rsidR="00473B5B" w:rsidRPr="00473B5B" w:rsidRDefault="005327C3" w:rsidP="00473B5B">
      <w:pPr>
        <w:pStyle w:val="Cmsor1"/>
        <w:rPr>
          <w:sz w:val="24"/>
          <w:szCs w:val="24"/>
          <w:u w:val="single"/>
        </w:rPr>
      </w:pPr>
      <w:r w:rsidRPr="00473B5B">
        <w:rPr>
          <w:sz w:val="24"/>
          <w:szCs w:val="24"/>
          <w:u w:val="single"/>
        </w:rPr>
        <w:lastRenderedPageBreak/>
        <w:t xml:space="preserve">1. </w:t>
      </w:r>
      <w:bookmarkStart w:id="2" w:name="_Toc421097511"/>
      <w:bookmarkStart w:id="3" w:name="_Toc430971644"/>
      <w:r w:rsidR="00473B5B" w:rsidRPr="00473B5B">
        <w:rPr>
          <w:sz w:val="24"/>
          <w:szCs w:val="24"/>
          <w:u w:val="single"/>
        </w:rPr>
        <w:t>Általános információk</w:t>
      </w:r>
      <w:bookmarkEnd w:id="2"/>
      <w:bookmarkEnd w:id="3"/>
    </w:p>
    <w:p w14:paraId="1B6EC782" w14:textId="77777777" w:rsidR="00473B5B" w:rsidRPr="00473B5B" w:rsidRDefault="00473B5B" w:rsidP="00473B5B">
      <w:pPr>
        <w:keepNext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70BB2E5D" w14:textId="3FFA2C53" w:rsidR="00473B5B" w:rsidRPr="00473B5B" w:rsidRDefault="00473B5B" w:rsidP="00473B5B">
      <w:pPr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73B5B">
        <w:rPr>
          <w:rFonts w:ascii="Times New Roman" w:eastAsia="Batang" w:hAnsi="Times New Roman" w:cs="Times New Roman"/>
          <w:sz w:val="24"/>
          <w:szCs w:val="24"/>
        </w:rPr>
        <w:t>A hulladékudvarokban a lakosságnál keletkező szelektíven gyűjthető hulladékok (papír, fém, műanyag, zöldhulladék stb.), a nagyméretű hulladékok (bútor, lom), háztartási készülékek helyezhetők el. A hulladékudvarokban lehetőség van a lakosságnál keletkező „problémás” hulladék (festékes göngyöleg, szárazelem, lejárt szavatosságú gyógyszer, elektronikai hulladék stb.) visszagyűjtésére is.</w:t>
      </w:r>
    </w:p>
    <w:p w14:paraId="77E17DFC" w14:textId="77777777" w:rsidR="00473B5B" w:rsidRPr="00473B5B" w:rsidRDefault="00473B5B" w:rsidP="00761F6A">
      <w:pPr>
        <w:keepNext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73B5B">
        <w:rPr>
          <w:rFonts w:ascii="Times New Roman" w:eastAsia="Batang" w:hAnsi="Times New Roman" w:cs="Times New Roman"/>
          <w:sz w:val="24"/>
          <w:szCs w:val="24"/>
        </w:rPr>
        <w:t>A hulladékudvar feladata:</w:t>
      </w:r>
    </w:p>
    <w:p w14:paraId="5F5F9043" w14:textId="77777777" w:rsidR="00473B5B" w:rsidRPr="00850819" w:rsidRDefault="00473B5B" w:rsidP="00761F6A">
      <w:pPr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B5B">
        <w:rPr>
          <w:rFonts w:ascii="Times New Roman" w:hAnsi="Times New Roman" w:cs="Times New Roman"/>
          <w:sz w:val="24"/>
          <w:szCs w:val="24"/>
        </w:rPr>
        <w:t xml:space="preserve">A gyűjtőudvar a kommunális hulladék egyes fajtáinak ingyenes és legális lerakata. </w:t>
      </w:r>
      <w:r w:rsidRPr="00850819">
        <w:rPr>
          <w:rFonts w:ascii="Times New Roman" w:hAnsi="Times New Roman" w:cs="Times New Roman"/>
          <w:b/>
          <w:sz w:val="24"/>
          <w:szCs w:val="24"/>
        </w:rPr>
        <w:t xml:space="preserve">Az Üzemeltetési Szabályzatban tételesen meghatározott </w:t>
      </w:r>
      <w:proofErr w:type="gramStart"/>
      <w:r w:rsidRPr="00850819">
        <w:rPr>
          <w:rFonts w:ascii="Times New Roman" w:hAnsi="Times New Roman" w:cs="Times New Roman"/>
          <w:b/>
          <w:sz w:val="24"/>
          <w:szCs w:val="24"/>
        </w:rPr>
        <w:t>kommunális</w:t>
      </w:r>
      <w:proofErr w:type="gramEnd"/>
      <w:r w:rsidRPr="00850819">
        <w:rPr>
          <w:rFonts w:ascii="Times New Roman" w:hAnsi="Times New Roman" w:cs="Times New Roman"/>
          <w:b/>
          <w:sz w:val="24"/>
          <w:szCs w:val="24"/>
        </w:rPr>
        <w:t xml:space="preserve"> hulladékon kívül másfajta hulladék az udvaron nem helyezhető el.</w:t>
      </w:r>
    </w:p>
    <w:p w14:paraId="0A1067B2" w14:textId="6FF7B735" w:rsidR="00473B5B" w:rsidRPr="00522E7E" w:rsidRDefault="00473B5B" w:rsidP="00522E7E">
      <w:pPr>
        <w:jc w:val="both"/>
        <w:rPr>
          <w:rFonts w:ascii="Times New Roman" w:hAnsi="Times New Roman" w:cs="Times New Roman"/>
          <w:sz w:val="24"/>
          <w:szCs w:val="24"/>
        </w:rPr>
      </w:pPr>
      <w:r w:rsidRPr="00473B5B">
        <w:rPr>
          <w:rFonts w:ascii="Times New Roman" w:hAnsi="Times New Roman" w:cs="Times New Roman"/>
          <w:sz w:val="24"/>
          <w:szCs w:val="24"/>
        </w:rPr>
        <w:t xml:space="preserve">Az udvar kizárólag olyan természetes személyek céljait szolgálja, akiknek bejegyzett állandó lakhelyük van a mennyiségi </w:t>
      </w:r>
      <w:proofErr w:type="gramStart"/>
      <w:r w:rsidRPr="00473B5B">
        <w:rPr>
          <w:rFonts w:ascii="Times New Roman" w:hAnsi="Times New Roman" w:cs="Times New Roman"/>
          <w:sz w:val="24"/>
          <w:szCs w:val="24"/>
        </w:rPr>
        <w:t>kommunális</w:t>
      </w:r>
      <w:proofErr w:type="gramEnd"/>
      <w:r w:rsidRPr="00473B5B">
        <w:rPr>
          <w:rFonts w:ascii="Times New Roman" w:hAnsi="Times New Roman" w:cs="Times New Roman"/>
          <w:sz w:val="24"/>
          <w:szCs w:val="24"/>
        </w:rPr>
        <w:t xml:space="preserve"> hulladékgyűjtési rendszerbe tartozó régióban, a kommunális hulladék elszállításáért és megsemmisítéséért kirótt illetéket pedig hiánytalanul befizették. </w:t>
      </w:r>
      <w:r w:rsidRPr="00850819">
        <w:rPr>
          <w:rFonts w:ascii="Times New Roman" w:hAnsi="Times New Roman" w:cs="Times New Roman"/>
          <w:b/>
          <w:sz w:val="24"/>
          <w:szCs w:val="24"/>
        </w:rPr>
        <w:t>Az udvar nem vesz át vállalkozói tevékenység során keletkezett hulladékot.</w:t>
      </w:r>
    </w:p>
    <w:p w14:paraId="2A38F086" w14:textId="77777777" w:rsidR="00473B5B" w:rsidRDefault="00473B5B" w:rsidP="005327C3">
      <w:pPr>
        <w:pStyle w:val="Cmsor1"/>
        <w:rPr>
          <w:sz w:val="24"/>
          <w:szCs w:val="24"/>
          <w:u w:val="single"/>
        </w:rPr>
      </w:pPr>
    </w:p>
    <w:p w14:paraId="768FAFB6" w14:textId="1C6D7DB5" w:rsidR="00BD7DE5" w:rsidRDefault="00473B5B" w:rsidP="005327C3">
      <w:pPr>
        <w:pStyle w:val="Cmsor1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2. </w:t>
      </w:r>
      <w:r w:rsidR="00BD7DE5">
        <w:rPr>
          <w:sz w:val="24"/>
          <w:szCs w:val="24"/>
          <w:u w:val="single"/>
        </w:rPr>
        <w:t>Jogszabályi háttér</w:t>
      </w:r>
    </w:p>
    <w:p w14:paraId="2D89C2E7" w14:textId="77777777" w:rsidR="00BD7DE5" w:rsidRDefault="00BD7DE5" w:rsidP="005327C3">
      <w:pPr>
        <w:pStyle w:val="Cmsor1"/>
        <w:rPr>
          <w:sz w:val="24"/>
          <w:szCs w:val="24"/>
          <w:u w:val="single"/>
        </w:rPr>
      </w:pPr>
    </w:p>
    <w:p w14:paraId="372582CD" w14:textId="77777777" w:rsidR="00BD7DE5" w:rsidRDefault="00BD7DE5" w:rsidP="005327C3">
      <w:pPr>
        <w:pStyle w:val="Cmsor1"/>
        <w:rPr>
          <w:sz w:val="24"/>
          <w:szCs w:val="24"/>
          <w:u w:val="single"/>
        </w:rPr>
      </w:pPr>
    </w:p>
    <w:p w14:paraId="6D5D96C0" w14:textId="54212A11" w:rsidR="00BD7DE5" w:rsidRPr="00D942EC" w:rsidRDefault="00BD7DE5" w:rsidP="00BD7DE5">
      <w:pPr>
        <w:pStyle w:val="Cmsor1"/>
        <w:jc w:val="both"/>
        <w:rPr>
          <w:b w:val="0"/>
          <w:sz w:val="24"/>
          <w:szCs w:val="24"/>
        </w:rPr>
      </w:pPr>
      <w:r w:rsidRPr="00D942EC">
        <w:rPr>
          <w:i/>
          <w:iCs/>
          <w:sz w:val="24"/>
          <w:szCs w:val="24"/>
        </w:rPr>
        <w:t>246/2014. (IX. 29.) Korm. rendelet</w:t>
      </w:r>
      <w:r w:rsidRPr="00D942EC">
        <w:rPr>
          <w:b w:val="0"/>
          <w:i/>
          <w:iCs/>
          <w:sz w:val="24"/>
          <w:szCs w:val="24"/>
        </w:rPr>
        <w:t xml:space="preserve"> az egyes hulladékgazdálkodási létesítmények kialakításának és üzemeltetésének szabályairól</w:t>
      </w:r>
      <w:r w:rsidRPr="00D942EC">
        <w:rPr>
          <w:b w:val="0"/>
          <w:sz w:val="24"/>
          <w:szCs w:val="24"/>
        </w:rPr>
        <w:t xml:space="preserve"> határozza meg a hulladékudvar fogalmát:</w:t>
      </w:r>
    </w:p>
    <w:p w14:paraId="0AA7127B" w14:textId="4488DB63" w:rsidR="00BD7DE5" w:rsidRPr="003C7F51" w:rsidRDefault="00BD7DE5" w:rsidP="00BD7DE5">
      <w:pPr>
        <w:pStyle w:val="Cmsor1"/>
        <w:rPr>
          <w:sz w:val="24"/>
          <w:szCs w:val="24"/>
        </w:rPr>
      </w:pPr>
    </w:p>
    <w:p w14:paraId="3354C9C8" w14:textId="77777777" w:rsidR="008B12B9" w:rsidRPr="003C7F51" w:rsidRDefault="00BD7DE5" w:rsidP="00BD7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3C7F51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2. § </w:t>
      </w:r>
    </w:p>
    <w:p w14:paraId="33CB7E90" w14:textId="60DDAD78" w:rsidR="00BD7DE5" w:rsidRPr="003C7F51" w:rsidRDefault="00BD7DE5" w:rsidP="00BD7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3C7F51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(1) E rendelet alkalmazásában:</w:t>
      </w:r>
    </w:p>
    <w:p w14:paraId="37F3D1EC" w14:textId="6AD97788" w:rsidR="00BD7DE5" w:rsidRPr="003C7F51" w:rsidRDefault="00BD7DE5" w:rsidP="00BD7DE5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hu-HU"/>
        </w:rPr>
      </w:pPr>
      <w:r w:rsidRPr="003C7F51">
        <w:rPr>
          <w:rFonts w:ascii="Times New Roman" w:hAnsi="Times New Roman" w:cs="Times New Roman"/>
          <w:b/>
          <w:i/>
          <w:iCs/>
          <w:sz w:val="24"/>
          <w:szCs w:val="24"/>
        </w:rPr>
        <w:t>6. hulladékgyűjtő udvar: az 1. mellékletben meghatározott hulladék átvételére és elszállításig történő tárolására szolgáló, közszolgáltató által üzemeltetett, felügyelettel biztosított telephely;</w:t>
      </w:r>
    </w:p>
    <w:p w14:paraId="7F653169" w14:textId="77777777" w:rsidR="00BD7DE5" w:rsidRDefault="00BD7DE5" w:rsidP="005327C3">
      <w:pPr>
        <w:pStyle w:val="Cmsor1"/>
        <w:rPr>
          <w:sz w:val="24"/>
          <w:szCs w:val="24"/>
          <w:u w:val="single"/>
        </w:rPr>
      </w:pPr>
    </w:p>
    <w:p w14:paraId="5F3C2FD5" w14:textId="77777777" w:rsid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 xml:space="preserve">6. § </w:t>
      </w:r>
    </w:p>
    <w:p w14:paraId="7C7F7B40" w14:textId="4EAD08EC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(1) A hulladékgyűjtő udvar létesítésénél a következőket kell figyelembe venni:</w:t>
      </w:r>
    </w:p>
    <w:p w14:paraId="6FD19FD1" w14:textId="2303E003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a) a hulladékgazdálkodási közszolgáltatással ellátott lakosság számát, a hulladékgyűjtő udvar és a településen lévő lakóingatlanok közötti közlekedési kapcsolatot és távolságot, valamint a település infrastruktúráját és az infrastruktúra fejlesztésének szükségleteit;</w:t>
      </w:r>
    </w:p>
    <w:p w14:paraId="3A28A927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b) a hulladékbirtokostól átvehető hulladék körét, és a hulladék-összetevők szerinti hulladékmennyiséget;</w:t>
      </w:r>
    </w:p>
    <w:p w14:paraId="7A4C380C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c) a hulladékgyűjtő udvar és a hulladékkezelő létesítmények kapcsolatát, a hasznosítási lehetőségeket;</w:t>
      </w:r>
    </w:p>
    <w:p w14:paraId="31CCFE96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d) a hulladékgyűjtő udvar működésének környezetre gyakorolt hatásait, különösen a területén képződő csapadékvíz elhelyezésének, elvezetésének lehetőségeit, valamint</w:t>
      </w:r>
    </w:p>
    <w:p w14:paraId="255CC908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e) a gazdaságossági szempontokat.</w:t>
      </w:r>
    </w:p>
    <w:p w14:paraId="500E97CB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 xml:space="preserve">(2) A hulladékgyűjtő udvarhoz vezető és a hulladékgyűjtő udvar területén kialakított közlekedési útvonalat nem veszélyes hulladék átvétele és azt követő tárolása esetén egységes és egybefüggő, veszélyes hulladék esetén egységes, egybefüggő, vízzáró és szilárd </w:t>
      </w:r>
      <w:r w:rsidRPr="008B12B9">
        <w:rPr>
          <w:b w:val="0"/>
          <w:bCs/>
          <w:sz w:val="24"/>
          <w:szCs w:val="24"/>
        </w:rPr>
        <w:lastRenderedPageBreak/>
        <w:t xml:space="preserve">útburkolattal kell ellátni. Az útburkolat mellett biztosítani kell a </w:t>
      </w:r>
      <w:proofErr w:type="spellStart"/>
      <w:r w:rsidRPr="008B12B9">
        <w:rPr>
          <w:b w:val="0"/>
          <w:bCs/>
          <w:sz w:val="24"/>
          <w:szCs w:val="24"/>
        </w:rPr>
        <w:t>csurgalék</w:t>
      </w:r>
      <w:proofErr w:type="spellEnd"/>
      <w:r w:rsidRPr="008B12B9">
        <w:rPr>
          <w:b w:val="0"/>
          <w:bCs/>
          <w:sz w:val="24"/>
          <w:szCs w:val="24"/>
        </w:rPr>
        <w:t>- és csapadékvíz elvezetését, valamint szükség szerint az ezek elkülönített tárolására szolgáló rendszert.</w:t>
      </w:r>
    </w:p>
    <w:p w14:paraId="322553DA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(3) A hulladékgyűjtő udvart az illetéktelenek behatolását megakadályozó módon körül kell keríteni, és zárható kapuval fel kell szerelni.</w:t>
      </w:r>
    </w:p>
    <w:p w14:paraId="15B9F4A7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(4) A külső és belső tereket a gyűjtésre tervezett hulladék mennyiségével arányos méretben kell kialakítani úgy, hogy azok a gépi mozgató- és szállítóeszközök számára jól megközelíthetők legyenek.</w:t>
      </w:r>
    </w:p>
    <w:p w14:paraId="77AF6A48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(5) Ha a hulladékgyűjtő udvarban veszélyes hulladékot tárolnak, a hulladékgyűjtő udvarban a hulladék veszélyességére figyelmeztető táblát kell elhelyezni. A táblán szereplő feliratot, jelzést úgy kell feltüntetni, hogy az mindenki számára jól látható és olvasható legyen.</w:t>
      </w:r>
    </w:p>
    <w:p w14:paraId="070E2155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(6) Ha a hulladékgyűjtő udvarban veszélyes hulladékot tárolnak, a gyűjtőtér burkolatát (illetve az áruszállítás céljára gyártott fémkonténert) olyan anyagból - folyadékzáró, szükség szerint vegyszerálló felületi védelemmel, illetve kármentővel ellátott aljzattal - kell kialakítani, amely a veszélyes hulladékkal történő esetleges kölcsönhatás esetén bekövetkező kémiai reakcióknak ellenáll.</w:t>
      </w:r>
    </w:p>
    <w:p w14:paraId="5283E12F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7. § (1) Hulladékgyűjtő udvar csak az 1. mellékletben meghatározott hulladék hulladékbirtokostól történő átvétele és rendszeres elszállításáig történő elkülönített tárolása céljából, gyűjtésre, illetve előkezelésre vonatkozó hulladékgazdálkodási engedéllyel, a közszolgáltató által üzemeltethető.</w:t>
      </w:r>
    </w:p>
    <w:p w14:paraId="6E2EDA0B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(2) A közszolgáltató az átvett hulladékról a természetes személy hulladékbirtokos kérésére átvételi elismervényt ad. Az átvételi elismervényen fel kell tüntetni az átvett hulladék típusát, fajtáját, jellegét, mennyiségét és az átvétel időpontját.</w:t>
      </w:r>
    </w:p>
    <w:p w14:paraId="5A36602D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(3) Gazdálkodó szervezettől a közszolgáltató az 1. mellékletben meghatározott hulladék átvételéért térítést kérhet. A közszolgáltató az átvett hulladékról a gazdálkodó szervezetnek átvételi elismervényt ad.</w:t>
      </w:r>
    </w:p>
    <w:p w14:paraId="72DDC069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(4) A közszolgáltató az 1. mellékletben meghatározott hulladékból adott időszakban legfeljebb a hulladékgazdálkodási engedélyében meghatározott mennyiséget vehet át. Az átvett hulladék elszállításig történő tárolása nem eredményezheti a környezet vagy az emberi egészség és testi épség veszélyeztetését.</w:t>
      </w:r>
    </w:p>
    <w:p w14:paraId="5BD31C2B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(5) A hulladékgyűjtő udvarban a hulladékot hulladéktípusonként vagy hulladékfajtánként úgy kell elkülönítetten tárolni, hogy az a hulladék további kezelését elősegítse.</w:t>
      </w:r>
    </w:p>
    <w:p w14:paraId="29647C60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(6) A hulladékgyűjtő udvarban átvett hulladék csak a hulladék fajtájának biztonságos elhelyezésére alkalmas, a hulladék mennyiségétől és minőségétől függő méretű és kialakítású, zárt rendszerű konténerben tárolható. A konténerek kiválasztása során gondoskodni kell arról, hogy azok az elszállításra vagy szállítási eszközbe történő ürítésre alkalmasak legyenek.</w:t>
      </w:r>
    </w:p>
    <w:p w14:paraId="2D3941C6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(7) A hulladékgyűjtő udvarban tárolt hulladék fajtáját és típusát a konténeren, illetve a tárolás helyén felállított táblán - megkülönböztető, jól látható, figyelemfelkeltő jelzés, felirat alkalmazásával - egyértelműen és olvashatóan fel kell tüntetni.</w:t>
      </w:r>
    </w:p>
    <w:p w14:paraId="0C7A31B4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(8) A hulladékgyűjtő udvart úgy kell üzemeltetni, hogy a hulladékgyűjtő udvarban elhelyezett konténerek ne sérüljenek meg. A tárolás során használt konténerek (így különösen az út- és térburkolatok) állapotát az üzemeltetési szabályzat előírásai szerint rendszeresen ellenőrizni, tisztítani és szükség szerint javítani kell. A sérült és a hulladék tárolására alkalmatlan konténereket haladéktalanul cserélni kell.</w:t>
      </w:r>
    </w:p>
    <w:p w14:paraId="6CF52E8D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(9) A tárolás során a konténerekhez történő szabad és akadálymentes hozzáférést folyamatosan biztosítani kell.</w:t>
      </w:r>
    </w:p>
    <w:p w14:paraId="670037DD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(10) Az üzemeltetés során a közszolgáltatónak gondoskodnia kell a hulladékgyűjtő udvar őrzéséről és az illetéktelen személyek behatolása elleni védelemről.</w:t>
      </w:r>
    </w:p>
    <w:p w14:paraId="63B046DD" w14:textId="77777777" w:rsidR="008B12B9" w:rsidRPr="002A72FF" w:rsidRDefault="008B12B9" w:rsidP="00D942EC">
      <w:pPr>
        <w:pStyle w:val="Cmsor1"/>
        <w:jc w:val="both"/>
        <w:rPr>
          <w:sz w:val="24"/>
          <w:szCs w:val="24"/>
          <w:u w:val="single"/>
        </w:rPr>
      </w:pPr>
      <w:r w:rsidRPr="002A72FF">
        <w:rPr>
          <w:sz w:val="24"/>
          <w:szCs w:val="24"/>
          <w:u w:val="single"/>
        </w:rPr>
        <w:t xml:space="preserve">8. § (1) Veszélyes hulladék hulladékgyűjtő udvarban csak olyan műszaki védelemmel ellátott konténerben (így különösen ütésálló, bélelt vagy kettős falú zárható konténerben) tárolható, amely a hulladék környezetbe történő kijutását és csapadékvízzel történő </w:t>
      </w:r>
      <w:r w:rsidRPr="002A72FF">
        <w:rPr>
          <w:sz w:val="24"/>
          <w:szCs w:val="24"/>
          <w:u w:val="single"/>
        </w:rPr>
        <w:lastRenderedPageBreak/>
        <w:t>érintkezését megakadályozza, és megfelel a veszélyes hulladékkal kapcsolatos tevékenységek részletes szabályairól szóló kormányrendeletben foglalt tárolásra vonatkozó követelményeknek.</w:t>
      </w:r>
    </w:p>
    <w:p w14:paraId="7632CB89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(2) Nyílt téri tárolás esetén a veszélyes hulladékot tartalmazó konténert a hulladék fizikai és kémiai tulajdonságainak ellenálló, teherbíró, folyadékzáró és - szükség szerint - kármentővel ellátott aljzaton kell tárolni.</w:t>
      </w:r>
    </w:p>
    <w:p w14:paraId="33588E23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(3) Az Országos Tűzvédelmi Szabályzat szerint robbanásveszélyes osztályba tartozó, egymással vagy önmagukban reakcióképes, továbbá gyorsan bomló szerves, illetve szervetlen anyagokat tartalmazó veszélyes hulladék a szakhatóság által jóváhagyott mennyiségben és módon tárolható. Azokat a konténereket, amelyek reakcióképes veszélyes hulladékot tartalmaznak, egymástól olyan távolságban kell elhelyezni, hogy felnyitáskor egymással ne léphessenek reakcióba.</w:t>
      </w:r>
    </w:p>
    <w:p w14:paraId="407A9399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(4) Gyógyszerhulladék hulladékgyűjtő udvarban csak zárt építményben vagy áruszállítás céljára gyártott fémkonténerben elhelyezett, lezárt konténerben tárolható.</w:t>
      </w:r>
    </w:p>
    <w:p w14:paraId="136A8B66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 xml:space="preserve">(5) </w:t>
      </w:r>
      <w:proofErr w:type="spellStart"/>
      <w:r w:rsidRPr="008B12B9">
        <w:rPr>
          <w:b w:val="0"/>
          <w:bCs/>
          <w:sz w:val="24"/>
          <w:szCs w:val="24"/>
        </w:rPr>
        <w:t>Biohulladék</w:t>
      </w:r>
      <w:proofErr w:type="spellEnd"/>
      <w:r w:rsidRPr="008B12B9">
        <w:rPr>
          <w:b w:val="0"/>
          <w:bCs/>
          <w:sz w:val="24"/>
          <w:szCs w:val="24"/>
        </w:rPr>
        <w:t xml:space="preserve"> hulladékgyűjtő udvarban a hulladékgazdálkodási közszolgáltatás körébe tartozó hulladékkal kapcsolatos közegészségügyi követelményekről szóló miniszteri rendeletben meghatározott ideig tárolható.</w:t>
      </w:r>
    </w:p>
    <w:p w14:paraId="3A6F65C2" w14:textId="77777777" w:rsidR="008B12B9" w:rsidRPr="00C60375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C60375">
        <w:rPr>
          <w:b w:val="0"/>
          <w:bCs/>
          <w:sz w:val="24"/>
          <w:szCs w:val="24"/>
        </w:rPr>
        <w:t>(6) Hulladékgyűjtő udvarban vegyes hulladék nem tárolható.</w:t>
      </w:r>
    </w:p>
    <w:p w14:paraId="294F6189" w14:textId="77777777" w:rsidR="008B12B9" w:rsidRPr="002A72FF" w:rsidRDefault="008B12B9" w:rsidP="00D942EC">
      <w:pPr>
        <w:pStyle w:val="Cmsor1"/>
        <w:jc w:val="both"/>
        <w:rPr>
          <w:bCs/>
          <w:sz w:val="24"/>
          <w:szCs w:val="24"/>
          <w:u w:val="single"/>
        </w:rPr>
      </w:pPr>
      <w:r w:rsidRPr="002A72FF">
        <w:rPr>
          <w:bCs/>
          <w:sz w:val="24"/>
          <w:szCs w:val="24"/>
          <w:u w:val="single"/>
        </w:rPr>
        <w:t>(7) Hulladék az átvétel időpontjától számított 1 éven túl hulladékgyűjtő udvarban nem tárolható.</w:t>
      </w:r>
    </w:p>
    <w:p w14:paraId="5047BEA0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9. § (1) A hulladékgyűjtő udvarban hulladékot hasznosítani vagy ártalmatlanítani nem lehet.</w:t>
      </w:r>
    </w:p>
    <w:p w14:paraId="2F4278A1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 xml:space="preserve">(2) A hulladékgyűjtő udvarban gyűjtött hulladékkal érintkező és a hulladék szállítására, tárolására szolgáló felületekről származó </w:t>
      </w:r>
      <w:proofErr w:type="spellStart"/>
      <w:r w:rsidRPr="008B12B9">
        <w:rPr>
          <w:b w:val="0"/>
          <w:bCs/>
          <w:sz w:val="24"/>
          <w:szCs w:val="24"/>
        </w:rPr>
        <w:t>csurgalék</w:t>
      </w:r>
      <w:proofErr w:type="spellEnd"/>
      <w:r w:rsidRPr="008B12B9">
        <w:rPr>
          <w:b w:val="0"/>
          <w:bCs/>
          <w:sz w:val="24"/>
          <w:szCs w:val="24"/>
        </w:rPr>
        <w:t xml:space="preserve">- és csapadékvizet, valamint a tisztítási műveletekből származó szennyezett vizet össze kell gyűjteni, és azt a tárolására szolgáló </w:t>
      </w:r>
      <w:proofErr w:type="spellStart"/>
      <w:r w:rsidRPr="008B12B9">
        <w:rPr>
          <w:b w:val="0"/>
          <w:bCs/>
          <w:sz w:val="24"/>
          <w:szCs w:val="24"/>
        </w:rPr>
        <w:t>edényzetbe</w:t>
      </w:r>
      <w:proofErr w:type="spellEnd"/>
      <w:r w:rsidRPr="008B12B9">
        <w:rPr>
          <w:b w:val="0"/>
          <w:bCs/>
          <w:sz w:val="24"/>
          <w:szCs w:val="24"/>
        </w:rPr>
        <w:t xml:space="preserve"> kell juttatni, továbbá gondoskodni kell a kezeléséről.</w:t>
      </w:r>
    </w:p>
    <w:p w14:paraId="294CFF1F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(3) Azt a hulladékgyűjtő udvarban átvett hulladékot, amelyet nem a közszolgáltató kezel, a hulladékgyűjtő udvart üzemeltető közszolgáltató csak az átvett hulladék kezelésére vonatkozó hulladékgazdálkodási engedéllyel rendelkező gazdálkodó szervezetnek adhatja át.</w:t>
      </w:r>
    </w:p>
    <w:p w14:paraId="0E7062F8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10. § (1) A közszolgáltató a hulladékgyűjtő udvarban átvett és tárolt, valamint a hulladékgyűjtő udvarból elszállított hulladékról a telephelyen, naprakész módon üzemnaplót vezet.</w:t>
      </w:r>
    </w:p>
    <w:p w14:paraId="4E90FA20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(2) Az üzemnaplót a következő tartalommal kell vezetni:</w:t>
      </w:r>
    </w:p>
    <w:p w14:paraId="4F268DFC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a) a hulladékgyűjtő udvarban átvett és onnan elszállított hulladék mennyisége, összetétele (hulladéktípus, -fajta és -jelleg szerint);</w:t>
      </w:r>
    </w:p>
    <w:p w14:paraId="50B9C826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b) a hulladék átvételének és elszállításának időpontja;</w:t>
      </w:r>
    </w:p>
    <w:p w14:paraId="76E431C3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c) a hulladékot a közszolgáltatónak átadó gazdálkodó szervezet neve, címe, székhelye (ha a hulladék átadója gazdálkodó szervezet);</w:t>
      </w:r>
    </w:p>
    <w:p w14:paraId="1C7DD055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d) annak adatai, akinek részére a közszolgáltató a hulladékgyűjtő udvarban tárolt hulladékot átadja (ha a hulladékot nem a közszolgáltató kezeli);</w:t>
      </w:r>
    </w:p>
    <w:p w14:paraId="2BC64F6E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e) az üzemvitellel kapcsolatos rendkívüli események (így különösen betörés, lopás, baleset); valamint</w:t>
      </w:r>
    </w:p>
    <w:p w14:paraId="05142DB2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f) a hatósági ellenőrzések megállapításai és az ezek hatására tett intézkedések.</w:t>
      </w:r>
    </w:p>
    <w:p w14:paraId="44F2B449" w14:textId="1778D67A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(3) *  A közszolgáltató a hulladékgyűjtő udvar részletes működési és ellenőrzési szabályait üzemeltetési szabályzatban rögzíti. A közszolgáltató az üzemeltetési szabályzat 1 példányát a hulladékgazdálkodási engedélyezési eljárás iránti kérelemhez csatolja. A hulladékgyűjtő</w:t>
      </w:r>
      <w:r w:rsidR="00667B57">
        <w:rPr>
          <w:b w:val="0"/>
          <w:bCs/>
          <w:sz w:val="24"/>
          <w:szCs w:val="24"/>
        </w:rPr>
        <w:t xml:space="preserve"> u</w:t>
      </w:r>
      <w:r w:rsidRPr="008B12B9">
        <w:rPr>
          <w:b w:val="0"/>
          <w:bCs/>
          <w:sz w:val="24"/>
          <w:szCs w:val="24"/>
        </w:rPr>
        <w:t>dvar</w:t>
      </w:r>
      <w:r w:rsidR="00AB3B07">
        <w:rPr>
          <w:b w:val="0"/>
          <w:bCs/>
          <w:sz w:val="24"/>
          <w:szCs w:val="24"/>
        </w:rPr>
        <w:t xml:space="preserve"> </w:t>
      </w:r>
      <w:r w:rsidRPr="008B12B9">
        <w:rPr>
          <w:b w:val="0"/>
          <w:bCs/>
          <w:sz w:val="24"/>
          <w:szCs w:val="24"/>
        </w:rPr>
        <w:lastRenderedPageBreak/>
        <w:t>csak az üzemeltetési szabályzatban foglaltak szerint, a hulladékgazdálkodási hatóság általi jóváhagyását követően üzemeltethető.</w:t>
      </w:r>
    </w:p>
    <w:p w14:paraId="18A14BEC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(4) Az üzemeltetési szabályzatban legalább</w:t>
      </w:r>
    </w:p>
    <w:p w14:paraId="020D8B83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a) az adminisztrációra (így különösen a hulladék átvételének és elszállításának rendjére);</w:t>
      </w:r>
    </w:p>
    <w:p w14:paraId="1373E471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b) a hulladék hulladékgyűjtő udvarban történő tárolásáért és felügyeletéért felelős személyre;</w:t>
      </w:r>
    </w:p>
    <w:p w14:paraId="4ABEDC2C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c) az egy időben maximálisan tárolható hulladék mennyiségére;</w:t>
      </w:r>
    </w:p>
    <w:p w14:paraId="131AB8DE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d) a hulladék mennyiségének nyilvántartására (hulladéktípus, -fajta és -jelleg szerint);</w:t>
      </w:r>
    </w:p>
    <w:p w14:paraId="4F8C8B9D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e) a hulladékgyűjtő udvar műszaki állapotának, a hulladékgyűjtő udvarban elhelyezett hulladék biztonságos tárolásának ellenőrzésére, az ellenőrzés megállapításaira, és a megállapítások alapján hozott intézkedésekre;</w:t>
      </w:r>
    </w:p>
    <w:p w14:paraId="4E0475DD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f) az üzemnapló vezetésére;</w:t>
      </w:r>
    </w:p>
    <w:p w14:paraId="25A084D9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g) a munkavégzés munkavédelmi kérdéseire;</w:t>
      </w:r>
    </w:p>
    <w:p w14:paraId="3E032E50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h) a tűzvédelmi szabályok betartására; valamint</w:t>
      </w:r>
    </w:p>
    <w:p w14:paraId="732B3D1B" w14:textId="526EDADA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 xml:space="preserve">i) a </w:t>
      </w:r>
      <w:proofErr w:type="spellStart"/>
      <w:r w:rsidRPr="008B12B9">
        <w:rPr>
          <w:b w:val="0"/>
          <w:bCs/>
          <w:sz w:val="24"/>
          <w:szCs w:val="24"/>
        </w:rPr>
        <w:t>nyitvatartásra</w:t>
      </w:r>
      <w:proofErr w:type="spellEnd"/>
      <w:r w:rsidR="00667B57">
        <w:rPr>
          <w:b w:val="0"/>
          <w:bCs/>
          <w:sz w:val="24"/>
          <w:szCs w:val="24"/>
        </w:rPr>
        <w:t xml:space="preserve"> </w:t>
      </w:r>
      <w:r w:rsidRPr="008B12B9">
        <w:rPr>
          <w:b w:val="0"/>
          <w:bCs/>
          <w:sz w:val="24"/>
          <w:szCs w:val="24"/>
        </w:rPr>
        <w:t>vonatkozó előírásokat kell meghatározni.</w:t>
      </w:r>
    </w:p>
    <w:p w14:paraId="52B7F4A2" w14:textId="77777777" w:rsidR="008B12B9" w:rsidRPr="008B12B9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8B12B9">
        <w:rPr>
          <w:b w:val="0"/>
          <w:bCs/>
          <w:sz w:val="24"/>
          <w:szCs w:val="24"/>
        </w:rPr>
        <w:t>(5) Az üzemeltetési szabályzatban foglaltak végrehajtására felelős személyt ki kell jelölni.</w:t>
      </w:r>
    </w:p>
    <w:p w14:paraId="49ED9557" w14:textId="77777777" w:rsidR="008B12B9" w:rsidRPr="00667B57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667B57">
        <w:rPr>
          <w:b w:val="0"/>
          <w:bCs/>
          <w:sz w:val="24"/>
          <w:szCs w:val="24"/>
        </w:rPr>
        <w:t>(6) A hulladékgyűjtő udvar átvétellel, tárolással és előkezeléssel kapcsolatos hulladékgazdálkodási tevékenységet végző szakszemélyzetének hulladékgazdálkodási vagy környezetvédelmi szakirányú képesítéssel vagy szakoktatásban való részvételt igazoló dokumentummal kell rendelkeznie.</w:t>
      </w:r>
    </w:p>
    <w:p w14:paraId="69DC0E69" w14:textId="77777777" w:rsidR="008B12B9" w:rsidRPr="00667B57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667B57">
        <w:rPr>
          <w:b w:val="0"/>
          <w:bCs/>
          <w:sz w:val="24"/>
          <w:szCs w:val="24"/>
        </w:rPr>
        <w:t>(7) A közszolgáltató, valamint a települési önkormányzat</w:t>
      </w:r>
    </w:p>
    <w:p w14:paraId="3B7615B3" w14:textId="77777777" w:rsidR="008B12B9" w:rsidRPr="00667B57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667B57">
        <w:rPr>
          <w:b w:val="0"/>
          <w:bCs/>
          <w:sz w:val="24"/>
          <w:szCs w:val="24"/>
        </w:rPr>
        <w:t>a) a hulladékgyűjtő udvar elérhetőségéről és működési rendjéről;</w:t>
      </w:r>
    </w:p>
    <w:p w14:paraId="62406760" w14:textId="77777777" w:rsidR="008B12B9" w:rsidRPr="00667B57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667B57">
        <w:rPr>
          <w:b w:val="0"/>
          <w:bCs/>
          <w:sz w:val="24"/>
          <w:szCs w:val="24"/>
        </w:rPr>
        <w:t>b) a hulladékgyűjtő udvar igénybevételének feltételeiről, így különösen a hulladékgyűjtő udvarban átadható hulladék jellegéről, fajtájáról, mennyiségéről; valamint</w:t>
      </w:r>
    </w:p>
    <w:p w14:paraId="0F3976EF" w14:textId="74E5C832" w:rsidR="008B12B9" w:rsidRPr="00667B57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667B57">
        <w:rPr>
          <w:b w:val="0"/>
          <w:bCs/>
          <w:sz w:val="24"/>
          <w:szCs w:val="24"/>
        </w:rPr>
        <w:t>c) a hulladékgyűjtő udvar nyitvatartási rendjéről</w:t>
      </w:r>
      <w:r w:rsidR="00667B57" w:rsidRPr="00667B57">
        <w:rPr>
          <w:b w:val="0"/>
          <w:bCs/>
          <w:sz w:val="24"/>
          <w:szCs w:val="24"/>
        </w:rPr>
        <w:t xml:space="preserve"> </w:t>
      </w:r>
      <w:r w:rsidRPr="00667B57">
        <w:rPr>
          <w:b w:val="0"/>
          <w:bCs/>
          <w:sz w:val="24"/>
          <w:szCs w:val="24"/>
        </w:rPr>
        <w:t>a lakosságot a hulladékgyűjtő udvar bejáratánál, honlapján és a helyben szokásos módon tájékoztatja.</w:t>
      </w:r>
    </w:p>
    <w:p w14:paraId="1A216EEC" w14:textId="77777777" w:rsidR="008B12B9" w:rsidRPr="00667B57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667B57">
        <w:rPr>
          <w:b w:val="0"/>
          <w:bCs/>
          <w:sz w:val="24"/>
          <w:szCs w:val="24"/>
        </w:rPr>
        <w:t xml:space="preserve">(8) A hulladékgyűjtő udvar </w:t>
      </w:r>
      <w:proofErr w:type="spellStart"/>
      <w:r w:rsidRPr="00667B57">
        <w:rPr>
          <w:b w:val="0"/>
          <w:bCs/>
          <w:sz w:val="24"/>
          <w:szCs w:val="24"/>
        </w:rPr>
        <w:t>nyitvatartását</w:t>
      </w:r>
      <w:proofErr w:type="spellEnd"/>
      <w:r w:rsidRPr="00667B57">
        <w:rPr>
          <w:b w:val="0"/>
          <w:bCs/>
          <w:sz w:val="24"/>
          <w:szCs w:val="24"/>
        </w:rPr>
        <w:t xml:space="preserve"> a helyi lakossági igények figyelembevételével úgy kell meghatározni, hogy a hulladékgyűjtő udvar használata hétköznapokon és a hétvége valamelyik napján a lakosság számára biztosított legyen.</w:t>
      </w:r>
    </w:p>
    <w:p w14:paraId="64D699A5" w14:textId="77777777" w:rsidR="008B12B9" w:rsidRPr="00667B57" w:rsidRDefault="008B12B9" w:rsidP="00D942EC">
      <w:pPr>
        <w:pStyle w:val="Cmsor1"/>
        <w:jc w:val="both"/>
        <w:rPr>
          <w:b w:val="0"/>
          <w:bCs/>
          <w:sz w:val="24"/>
          <w:szCs w:val="24"/>
        </w:rPr>
      </w:pPr>
      <w:r w:rsidRPr="00667B57">
        <w:rPr>
          <w:b w:val="0"/>
          <w:bCs/>
          <w:sz w:val="24"/>
          <w:szCs w:val="24"/>
        </w:rPr>
        <w:t>(9) Veszélyes hulladék tárolása esetén a hulladékgyűjtő udvar kialakítására és üzemeltetésére a 2. melléklet szerinti műszaki előírásokat is alkalmazni kell.</w:t>
      </w:r>
    </w:p>
    <w:p w14:paraId="0412C17F" w14:textId="3D4DED9A" w:rsidR="00BD7DE5" w:rsidRDefault="00BD7DE5" w:rsidP="00D942EC">
      <w:pPr>
        <w:pStyle w:val="Cmsor1"/>
        <w:jc w:val="both"/>
        <w:rPr>
          <w:b w:val="0"/>
          <w:bCs/>
          <w:sz w:val="24"/>
          <w:szCs w:val="24"/>
        </w:rPr>
      </w:pPr>
    </w:p>
    <w:p w14:paraId="71A0F52C" w14:textId="27DC3146" w:rsidR="00667B57" w:rsidRDefault="00C60375" w:rsidP="00D942E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7F5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hulladékgyűjtési tevékenységre irányuló hulladékgazdálkodási engedély iránti kérelem tartalmi követelményeit a hulladékgazdálkodási tevékenységek nyilvántartásba vételéről, valamint hatósági engedélyezéséről szóló 439/2012. (XII. 29.) Kormányrendelet (a továbbiakban: Kormányrendelet) 7. § (1) bekezdése és 11. §-a tartalmazza. </w:t>
      </w:r>
    </w:p>
    <w:p w14:paraId="455B0732" w14:textId="502FEEEB" w:rsidR="00473B5B" w:rsidRDefault="00473B5B" w:rsidP="00D942E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9ED7A79" w14:textId="06804A47" w:rsidR="00473B5B" w:rsidRDefault="00473B5B" w:rsidP="00D942E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2AE42DD" w14:textId="7247CD2F" w:rsidR="00473B5B" w:rsidRDefault="00473B5B" w:rsidP="00D942E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797670F" w14:textId="165972E8" w:rsidR="00473B5B" w:rsidRDefault="00473B5B" w:rsidP="00D942E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099FA90" w14:textId="2E2E1658" w:rsidR="00473B5B" w:rsidRDefault="00473B5B" w:rsidP="00D942E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91BF201" w14:textId="001FF303" w:rsidR="00473B5B" w:rsidRDefault="00473B5B" w:rsidP="00D942E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4BA5F67" w14:textId="77777777" w:rsidR="00473B5B" w:rsidRPr="003C7F51" w:rsidRDefault="00473B5B" w:rsidP="00D942E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04DDB0E" w14:textId="394B81C6" w:rsidR="005327C3" w:rsidRPr="001A1200" w:rsidRDefault="00473B5B" w:rsidP="00D942EC">
      <w:pPr>
        <w:pStyle w:val="Cmsor1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3</w:t>
      </w:r>
      <w:r w:rsidR="00BD7DE5">
        <w:rPr>
          <w:sz w:val="24"/>
          <w:szCs w:val="24"/>
          <w:u w:val="single"/>
        </w:rPr>
        <w:t xml:space="preserve">. </w:t>
      </w:r>
      <w:proofErr w:type="gramStart"/>
      <w:r w:rsidR="005327C3" w:rsidRPr="001A1200">
        <w:rPr>
          <w:sz w:val="24"/>
          <w:szCs w:val="24"/>
          <w:u w:val="single"/>
        </w:rPr>
        <w:t>Tervezett  tevékenység</w:t>
      </w:r>
      <w:proofErr w:type="gramEnd"/>
      <w:r w:rsidR="005327C3" w:rsidRPr="001A1200">
        <w:rPr>
          <w:sz w:val="24"/>
          <w:szCs w:val="24"/>
          <w:u w:val="single"/>
        </w:rPr>
        <w:t xml:space="preserve"> megnevezése</w:t>
      </w:r>
      <w:bookmarkEnd w:id="1"/>
      <w:r w:rsidR="005327C3" w:rsidRPr="001A1200">
        <w:rPr>
          <w:sz w:val="24"/>
          <w:szCs w:val="24"/>
          <w:u w:val="single"/>
        </w:rPr>
        <w:t xml:space="preserve"> </w:t>
      </w:r>
    </w:p>
    <w:p w14:paraId="35D97051" w14:textId="77777777" w:rsidR="005327C3" w:rsidRPr="001A1200" w:rsidRDefault="005327C3" w:rsidP="00D942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B6B129" w14:textId="4DAA590A" w:rsidR="005327C3" w:rsidRDefault="005327C3" w:rsidP="00D942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200">
        <w:rPr>
          <w:rFonts w:ascii="Times New Roman" w:hAnsi="Times New Roman" w:cs="Times New Roman"/>
          <w:sz w:val="24"/>
          <w:szCs w:val="24"/>
          <w:u w:val="single"/>
        </w:rPr>
        <w:t>Hulladékudvar:</w:t>
      </w:r>
      <w:r w:rsidRPr="001A1200">
        <w:rPr>
          <w:rFonts w:ascii="Times New Roman" w:hAnsi="Times New Roman" w:cs="Times New Roman"/>
          <w:sz w:val="24"/>
          <w:szCs w:val="24"/>
        </w:rPr>
        <w:t xml:space="preserve"> Lakossági hulladék szelektív gyűjtése. (a hasznosítási műveletek alapján R-13 kategóriába sorolható a tevékenység.)</w:t>
      </w:r>
    </w:p>
    <w:p w14:paraId="5B913C4F" w14:textId="68C3C5D2" w:rsidR="00BB24E7" w:rsidRDefault="00BB24E7" w:rsidP="00D942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4E7">
        <w:rPr>
          <w:rFonts w:ascii="Times New Roman" w:hAnsi="Times New Roman" w:cs="Times New Roman"/>
          <w:sz w:val="24"/>
          <w:szCs w:val="24"/>
        </w:rPr>
        <w:t>Az engedély</w:t>
      </w:r>
      <w:r>
        <w:rPr>
          <w:rFonts w:ascii="Times New Roman" w:hAnsi="Times New Roman" w:cs="Times New Roman"/>
          <w:sz w:val="24"/>
          <w:szCs w:val="24"/>
        </w:rPr>
        <w:t>ezni kívánt</w:t>
      </w:r>
      <w:r w:rsidRPr="00BB24E7">
        <w:rPr>
          <w:rFonts w:ascii="Times New Roman" w:hAnsi="Times New Roman" w:cs="Times New Roman"/>
          <w:sz w:val="24"/>
          <w:szCs w:val="24"/>
        </w:rPr>
        <w:t xml:space="preserve"> hulladékgazdálkodási tevékenység azonosító kódja: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24E7">
        <w:rPr>
          <w:rFonts w:ascii="Times New Roman" w:hAnsi="Times New Roman" w:cs="Times New Roman"/>
          <w:sz w:val="24"/>
          <w:szCs w:val="24"/>
        </w:rPr>
        <w:t>G0001 – Gyűjtés</w:t>
      </w:r>
    </w:p>
    <w:p w14:paraId="558EA1E4" w14:textId="7B8819B3" w:rsidR="005327C3" w:rsidRDefault="00B30DB2" w:rsidP="00850819">
      <w:pPr>
        <w:pStyle w:val="Cmsor1"/>
        <w:jc w:val="both"/>
        <w:rPr>
          <w:sz w:val="24"/>
          <w:szCs w:val="24"/>
          <w:u w:val="single"/>
        </w:rPr>
      </w:pPr>
      <w:bookmarkStart w:id="4" w:name="_Toc422241294"/>
      <w:r>
        <w:rPr>
          <w:sz w:val="24"/>
          <w:szCs w:val="24"/>
          <w:u w:val="single"/>
        </w:rPr>
        <w:t>4</w:t>
      </w:r>
      <w:r w:rsidR="005327C3" w:rsidRPr="001A1200">
        <w:rPr>
          <w:sz w:val="24"/>
          <w:szCs w:val="24"/>
          <w:u w:val="single"/>
        </w:rPr>
        <w:t>.  A megvalósulás helyszíne:</w:t>
      </w:r>
      <w:bookmarkEnd w:id="4"/>
    </w:p>
    <w:p w14:paraId="2F4ED769" w14:textId="77777777" w:rsidR="00850819" w:rsidRPr="00850819" w:rsidRDefault="00850819" w:rsidP="00850819">
      <w:pPr>
        <w:rPr>
          <w:lang w:eastAsia="hu-HU"/>
        </w:rPr>
      </w:pPr>
    </w:p>
    <w:p w14:paraId="5BE59825" w14:textId="77777777" w:rsidR="005327C3" w:rsidRPr="001A1200" w:rsidRDefault="005327C3" w:rsidP="00D942EC">
      <w:pPr>
        <w:spacing w:line="360" w:lineRule="auto"/>
        <w:ind w:left="3119" w:hanging="31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200">
        <w:rPr>
          <w:rFonts w:ascii="Times New Roman" w:hAnsi="Times New Roman" w:cs="Times New Roman"/>
          <w:b/>
          <w:sz w:val="24"/>
          <w:szCs w:val="24"/>
        </w:rPr>
        <w:t>Megközelíthetősége:</w:t>
      </w:r>
    </w:p>
    <w:p w14:paraId="69550498" w14:textId="2A6B3BE1" w:rsidR="005327C3" w:rsidRPr="001A1200" w:rsidRDefault="005327C3" w:rsidP="00850819">
      <w:pPr>
        <w:jc w:val="both"/>
        <w:rPr>
          <w:rFonts w:ascii="Times New Roman" w:hAnsi="Times New Roman" w:cs="Times New Roman"/>
          <w:sz w:val="24"/>
          <w:szCs w:val="24"/>
        </w:rPr>
      </w:pPr>
      <w:r w:rsidRPr="001A1200">
        <w:rPr>
          <w:rFonts w:ascii="Times New Roman" w:hAnsi="Times New Roman" w:cs="Times New Roman"/>
          <w:sz w:val="24"/>
          <w:szCs w:val="24"/>
        </w:rPr>
        <w:t>A hulladékudvar</w:t>
      </w:r>
      <w:r w:rsidR="00AB3B07">
        <w:rPr>
          <w:rFonts w:ascii="Times New Roman" w:hAnsi="Times New Roman" w:cs="Times New Roman"/>
          <w:sz w:val="24"/>
          <w:szCs w:val="24"/>
        </w:rPr>
        <w:t xml:space="preserve"> tervezési területe</w:t>
      </w:r>
      <w:r w:rsidRPr="001A1200">
        <w:rPr>
          <w:rFonts w:ascii="Times New Roman" w:hAnsi="Times New Roman" w:cs="Times New Roman"/>
          <w:sz w:val="24"/>
          <w:szCs w:val="24"/>
        </w:rPr>
        <w:t xml:space="preserve"> </w:t>
      </w:r>
      <w:r w:rsidR="00AB3B07">
        <w:rPr>
          <w:rFonts w:ascii="Times New Roman" w:hAnsi="Times New Roman" w:cs="Times New Roman"/>
          <w:sz w:val="24"/>
          <w:szCs w:val="24"/>
        </w:rPr>
        <w:t>Hévíz külterületén</w:t>
      </w:r>
      <w:r w:rsidR="00850819">
        <w:rPr>
          <w:rFonts w:ascii="Times New Roman" w:hAnsi="Times New Roman" w:cs="Times New Roman"/>
          <w:sz w:val="24"/>
          <w:szCs w:val="24"/>
        </w:rPr>
        <w:t xml:space="preserve">, 011 </w:t>
      </w:r>
      <w:proofErr w:type="spellStart"/>
      <w:r w:rsidR="00850819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850819">
        <w:rPr>
          <w:rFonts w:ascii="Times New Roman" w:hAnsi="Times New Roman" w:cs="Times New Roman"/>
          <w:sz w:val="24"/>
          <w:szCs w:val="24"/>
        </w:rPr>
        <w:t>.-</w:t>
      </w:r>
      <w:proofErr w:type="spellStart"/>
      <w:r w:rsidR="00850819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="00AB3B07">
        <w:rPr>
          <w:rFonts w:ascii="Times New Roman" w:hAnsi="Times New Roman" w:cs="Times New Roman"/>
          <w:sz w:val="24"/>
          <w:szCs w:val="24"/>
        </w:rPr>
        <w:t xml:space="preserve"> található (az érintett </w:t>
      </w:r>
      <w:r w:rsidR="00E656E3">
        <w:rPr>
          <w:rFonts w:ascii="Times New Roman" w:hAnsi="Times New Roman" w:cs="Times New Roman"/>
          <w:sz w:val="24"/>
          <w:szCs w:val="24"/>
        </w:rPr>
        <w:t xml:space="preserve">ingatlan </w:t>
      </w:r>
      <w:r w:rsidR="00AB3B07">
        <w:rPr>
          <w:rFonts w:ascii="Times New Roman" w:hAnsi="Times New Roman" w:cs="Times New Roman"/>
          <w:sz w:val="24"/>
          <w:szCs w:val="24"/>
        </w:rPr>
        <w:t>belterület</w:t>
      </w:r>
      <w:r w:rsidR="00E656E3">
        <w:rPr>
          <w:rFonts w:ascii="Times New Roman" w:hAnsi="Times New Roman" w:cs="Times New Roman"/>
          <w:sz w:val="24"/>
          <w:szCs w:val="24"/>
        </w:rPr>
        <w:t>b</w:t>
      </w:r>
      <w:r w:rsidR="00AB3B07">
        <w:rPr>
          <w:rFonts w:ascii="Times New Roman" w:hAnsi="Times New Roman" w:cs="Times New Roman"/>
          <w:sz w:val="24"/>
          <w:szCs w:val="24"/>
        </w:rPr>
        <w:t>e vonása folyamatban van),</w:t>
      </w:r>
      <w:r>
        <w:rPr>
          <w:rFonts w:ascii="Times New Roman" w:hAnsi="Times New Roman" w:cs="Times New Roman"/>
          <w:sz w:val="24"/>
          <w:szCs w:val="24"/>
        </w:rPr>
        <w:t xml:space="preserve"> a meglévő vár</w:t>
      </w:r>
      <w:r w:rsidR="009518D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süzem</w:t>
      </w:r>
      <w:r w:rsidR="00E656E3">
        <w:rPr>
          <w:rFonts w:ascii="Times New Roman" w:hAnsi="Times New Roman" w:cs="Times New Roman"/>
          <w:sz w:val="24"/>
          <w:szCs w:val="24"/>
        </w:rPr>
        <w:t>eltetési</w:t>
      </w:r>
      <w:r>
        <w:rPr>
          <w:rFonts w:ascii="Times New Roman" w:hAnsi="Times New Roman" w:cs="Times New Roman"/>
          <w:sz w:val="24"/>
          <w:szCs w:val="24"/>
        </w:rPr>
        <w:t xml:space="preserve"> telephelye</w:t>
      </w:r>
      <w:r w:rsidR="00E656E3">
        <w:rPr>
          <w:rFonts w:ascii="Times New Roman" w:hAnsi="Times New Roman" w:cs="Times New Roman"/>
          <w:sz w:val="24"/>
          <w:szCs w:val="24"/>
        </w:rPr>
        <w:t>n</w:t>
      </w:r>
      <w:r w:rsidRPr="001A12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9E38F2" w14:textId="77777777" w:rsidR="005327C3" w:rsidRPr="00AB3B07" w:rsidRDefault="005327C3" w:rsidP="00D942EC">
      <w:pPr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bookmarkStart w:id="5" w:name="_Toc422211444"/>
    </w:p>
    <w:p w14:paraId="066FBEF8" w14:textId="77777777" w:rsidR="005327C3" w:rsidRDefault="005327C3" w:rsidP="00D942EC">
      <w:pPr>
        <w:pStyle w:val="Cmsor1"/>
        <w:jc w:val="both"/>
        <w:rPr>
          <w:sz w:val="24"/>
          <w:szCs w:val="24"/>
          <w:u w:val="single"/>
        </w:rPr>
      </w:pPr>
      <w:bookmarkStart w:id="6" w:name="_Toc422241295"/>
      <w:bookmarkEnd w:id="5"/>
      <w:r w:rsidRPr="001A1200">
        <w:rPr>
          <w:sz w:val="24"/>
          <w:szCs w:val="24"/>
          <w:u w:val="single"/>
        </w:rPr>
        <w:t>5. Tervezett hulladékudvar üzemelési technológiája</w:t>
      </w:r>
      <w:bookmarkEnd w:id="6"/>
    </w:p>
    <w:p w14:paraId="07FDEB11" w14:textId="77777777" w:rsidR="005327C3" w:rsidRPr="001A1200" w:rsidRDefault="005327C3" w:rsidP="00D942EC">
      <w:pPr>
        <w:jc w:val="both"/>
        <w:rPr>
          <w:lang w:eastAsia="hu-HU"/>
        </w:rPr>
      </w:pPr>
    </w:p>
    <w:p w14:paraId="6EF617E7" w14:textId="5853B24C" w:rsidR="005327C3" w:rsidRPr="001A1200" w:rsidRDefault="005327C3" w:rsidP="00D942EC">
      <w:pPr>
        <w:jc w:val="both"/>
        <w:rPr>
          <w:rFonts w:ascii="Times New Roman" w:hAnsi="Times New Roman" w:cs="Times New Roman"/>
          <w:sz w:val="24"/>
          <w:szCs w:val="24"/>
        </w:rPr>
      </w:pPr>
      <w:r w:rsidRPr="001A1200">
        <w:rPr>
          <w:rFonts w:ascii="Times New Roman" w:hAnsi="Times New Roman" w:cs="Times New Roman"/>
          <w:sz w:val="24"/>
          <w:szCs w:val="24"/>
        </w:rPr>
        <w:t>A hulladékgyűjtő udvarra a lakosságnál képződő, szelektíven gyűjtött hulladékok kerülhetnek beszállítása, beleértve a lakosságnál képződő veszélyes hulladékokat is. A hulladékgyűjtő udvarra a lakosok folyamatosan szállíthatják be a szelektíven gyűjtött hulladékaikat a bejárati kapunál kihelyezett táblán jelzett időben.</w:t>
      </w:r>
    </w:p>
    <w:p w14:paraId="71FFE39D" w14:textId="5477B68A" w:rsidR="005327C3" w:rsidRPr="001A1200" w:rsidRDefault="005327C3" w:rsidP="00D942EC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1A1200">
        <w:rPr>
          <w:rFonts w:ascii="Times New Roman" w:hAnsi="Times New Roman" w:cs="Times New Roman"/>
          <w:sz w:val="24"/>
          <w:szCs w:val="24"/>
        </w:rPr>
        <w:t xml:space="preserve">A hulladékgyűjtő udvaron a hulladékok átvétele ellenőrzött módon történik a kijelölt átvevő személyzet által.  A beszállított hulladékok a regisztráció után a megfelelő tároló </w:t>
      </w:r>
      <w:proofErr w:type="spellStart"/>
      <w:r w:rsidRPr="001A1200">
        <w:rPr>
          <w:rFonts w:ascii="Times New Roman" w:hAnsi="Times New Roman" w:cs="Times New Roman"/>
          <w:sz w:val="24"/>
          <w:szCs w:val="24"/>
        </w:rPr>
        <w:t>edényzetekben</w:t>
      </w:r>
      <w:proofErr w:type="spellEnd"/>
      <w:r w:rsidRPr="001A1200">
        <w:rPr>
          <w:rFonts w:ascii="Times New Roman" w:hAnsi="Times New Roman" w:cs="Times New Roman"/>
          <w:sz w:val="24"/>
          <w:szCs w:val="24"/>
        </w:rPr>
        <w:t xml:space="preserve"> kerülnek elhelyezésre. A tároló edényzetek telítődését követően a hulladékok a megfelelő kezeléseket követően a feldolgozó üzemekbe, illetve az ártalmatlanító telepre kerülnek elhelyezésre, ahonnan szükség szerint kerülnek kiszállításra a kijelölt regionális hulladékkezelő műbe.</w:t>
      </w:r>
    </w:p>
    <w:p w14:paraId="14643B1E" w14:textId="1DEBE85A" w:rsidR="005327C3" w:rsidRPr="00F73778" w:rsidRDefault="005327C3" w:rsidP="00D942EC">
      <w:pPr>
        <w:pStyle w:val="NormlWeb"/>
        <w:spacing w:line="276" w:lineRule="auto"/>
        <w:jc w:val="both"/>
        <w:rPr>
          <w:b/>
        </w:rPr>
      </w:pPr>
      <w:r w:rsidRPr="00F73778">
        <w:rPr>
          <w:b/>
        </w:rPr>
        <w:t xml:space="preserve">Veszélyes hulladék esetén egy lakástól alkalmanként legfeljebb 100 kg mennyiségű hulladék gyűjthető be illetve vehető át. </w:t>
      </w:r>
    </w:p>
    <w:p w14:paraId="708EF30E" w14:textId="615DCE2D" w:rsidR="005327C3" w:rsidRPr="00F73778" w:rsidRDefault="00E656E3" w:rsidP="00D942EC">
      <w:pPr>
        <w:pStyle w:val="NormlWeb"/>
        <w:spacing w:line="276" w:lineRule="auto"/>
        <w:jc w:val="both"/>
        <w:rPr>
          <w:b/>
        </w:rPr>
      </w:pPr>
      <w:r>
        <w:rPr>
          <w:b/>
        </w:rPr>
        <w:t xml:space="preserve">Vegyesen gyűjtött </w:t>
      </w:r>
      <w:proofErr w:type="gramStart"/>
      <w:r>
        <w:rPr>
          <w:b/>
        </w:rPr>
        <w:t>k</w:t>
      </w:r>
      <w:r w:rsidR="005327C3" w:rsidRPr="00F73778">
        <w:rPr>
          <w:b/>
        </w:rPr>
        <w:t>ommunális</w:t>
      </w:r>
      <w:proofErr w:type="gramEnd"/>
      <w:r w:rsidR="005327C3" w:rsidRPr="00F73778">
        <w:rPr>
          <w:b/>
        </w:rPr>
        <w:t xml:space="preserve"> hulladék átvétele TILOS!</w:t>
      </w:r>
    </w:p>
    <w:p w14:paraId="643CA74B" w14:textId="66BB7022" w:rsidR="005327C3" w:rsidRPr="001A1200" w:rsidRDefault="005327C3" w:rsidP="00D942EC">
      <w:pPr>
        <w:pStyle w:val="NormlWeb"/>
        <w:spacing w:line="276" w:lineRule="auto"/>
        <w:jc w:val="both"/>
        <w:rPr>
          <w:u w:val="single"/>
        </w:rPr>
      </w:pPr>
      <w:r w:rsidRPr="001A1200">
        <w:rPr>
          <w:u w:val="single"/>
        </w:rPr>
        <w:t>Az átvétel</w:t>
      </w:r>
      <w:r w:rsidR="00E656E3">
        <w:rPr>
          <w:u w:val="single"/>
        </w:rPr>
        <w:t xml:space="preserve"> tervezett </w:t>
      </w:r>
      <w:r w:rsidRPr="001A1200">
        <w:rPr>
          <w:u w:val="single"/>
        </w:rPr>
        <w:t>szabályai:</w:t>
      </w:r>
    </w:p>
    <w:p w14:paraId="05EAC755" w14:textId="77777777" w:rsidR="005327C3" w:rsidRPr="001A1200" w:rsidRDefault="005327C3" w:rsidP="00D942EC">
      <w:pPr>
        <w:pStyle w:val="NormlWeb"/>
        <w:numPr>
          <w:ilvl w:val="0"/>
          <w:numId w:val="2"/>
        </w:numPr>
        <w:spacing w:line="276" w:lineRule="auto"/>
        <w:jc w:val="both"/>
      </w:pPr>
      <w:r w:rsidRPr="001A1200">
        <w:t xml:space="preserve">Az átvevő köteles tételesen ellenőrizni a beszállított hulladékokat és csak az üzemeltetési szabályzatban meghatározott hulladékokat veheti át. </w:t>
      </w:r>
    </w:p>
    <w:p w14:paraId="1AEDCE9D" w14:textId="77777777" w:rsidR="005327C3" w:rsidRPr="001A1200" w:rsidRDefault="005327C3" w:rsidP="00D942EC">
      <w:pPr>
        <w:pStyle w:val="NormlWeb"/>
        <w:numPr>
          <w:ilvl w:val="0"/>
          <w:numId w:val="2"/>
        </w:numPr>
        <w:spacing w:line="276" w:lineRule="auto"/>
        <w:jc w:val="both"/>
      </w:pPr>
      <w:r w:rsidRPr="001A1200">
        <w:t>Minden beszállított hulladékot mérlegelni szükséges.</w:t>
      </w:r>
    </w:p>
    <w:p w14:paraId="301C227F" w14:textId="77777777" w:rsidR="005327C3" w:rsidRPr="001A1200" w:rsidRDefault="005327C3" w:rsidP="00D942EC">
      <w:pPr>
        <w:pStyle w:val="NormlWeb"/>
        <w:numPr>
          <w:ilvl w:val="0"/>
          <w:numId w:val="2"/>
        </w:numPr>
        <w:spacing w:line="276" w:lineRule="auto"/>
        <w:jc w:val="both"/>
      </w:pPr>
      <w:r w:rsidRPr="001A1200">
        <w:t xml:space="preserve">Az átvett hulladékról nyilvántartást kell vezetni. A nyilvántartás mennyiségi és </w:t>
      </w:r>
      <w:proofErr w:type="spellStart"/>
      <w:r w:rsidRPr="001A1200">
        <w:t>fajtánként</w:t>
      </w:r>
      <w:r>
        <w:t>i</w:t>
      </w:r>
      <w:proofErr w:type="spellEnd"/>
      <w:r w:rsidRPr="001A1200">
        <w:t xml:space="preserve"> nyilvántartás.</w:t>
      </w:r>
    </w:p>
    <w:p w14:paraId="42642439" w14:textId="77777777" w:rsidR="005327C3" w:rsidRPr="001A1200" w:rsidRDefault="005327C3" w:rsidP="00D942EC">
      <w:pPr>
        <w:pStyle w:val="NormlWeb"/>
        <w:numPr>
          <w:ilvl w:val="0"/>
          <w:numId w:val="2"/>
        </w:numPr>
        <w:spacing w:line="276" w:lineRule="auto"/>
        <w:jc w:val="both"/>
      </w:pPr>
      <w:r w:rsidRPr="001A1200">
        <w:t>A lakos külön kérésére a beszállításkor az átvett hulladékról bizonylatot kell kiállítani.</w:t>
      </w:r>
    </w:p>
    <w:p w14:paraId="16CE807E" w14:textId="77777777" w:rsidR="005327C3" w:rsidRPr="001A1200" w:rsidRDefault="005327C3" w:rsidP="00D942EC">
      <w:pPr>
        <w:pStyle w:val="NormlWeb"/>
        <w:numPr>
          <w:ilvl w:val="0"/>
          <w:numId w:val="2"/>
        </w:numPr>
        <w:spacing w:line="276" w:lineRule="auto"/>
        <w:jc w:val="both"/>
      </w:pPr>
      <w:r w:rsidRPr="001A1200">
        <w:lastRenderedPageBreak/>
        <w:t>A beszállított hulladékokat a lemérés és regisztrálás után a megfelelő tároló helyre és konténerbe kell elhelyeztetni a lakossal.</w:t>
      </w:r>
    </w:p>
    <w:p w14:paraId="0B2416D4" w14:textId="77777777" w:rsidR="005327C3" w:rsidRPr="001A1200" w:rsidRDefault="005327C3" w:rsidP="00D942EC">
      <w:pPr>
        <w:pStyle w:val="NormlWeb"/>
        <w:spacing w:line="276" w:lineRule="auto"/>
        <w:jc w:val="both"/>
        <w:rPr>
          <w:u w:val="single"/>
        </w:rPr>
      </w:pPr>
      <w:r w:rsidRPr="001A1200">
        <w:rPr>
          <w:u w:val="single"/>
        </w:rPr>
        <w:t>Tilos a hulladékgyűjtő udvaron átvenni és tárolni:</w:t>
      </w:r>
    </w:p>
    <w:p w14:paraId="028C6736" w14:textId="77777777" w:rsidR="005327C3" w:rsidRPr="001A1200" w:rsidRDefault="005327C3" w:rsidP="00D942EC">
      <w:pPr>
        <w:pStyle w:val="NormlWeb"/>
        <w:numPr>
          <w:ilvl w:val="0"/>
          <w:numId w:val="3"/>
        </w:numPr>
        <w:spacing w:line="276" w:lineRule="auto"/>
        <w:jc w:val="both"/>
      </w:pPr>
      <w:r w:rsidRPr="001A1200">
        <w:t xml:space="preserve">Folyékony hulladékot </w:t>
      </w:r>
    </w:p>
    <w:p w14:paraId="5F602BD3" w14:textId="77777777" w:rsidR="005327C3" w:rsidRPr="001A1200" w:rsidRDefault="005327C3" w:rsidP="00D942EC">
      <w:pPr>
        <w:pStyle w:val="NormlWeb"/>
        <w:numPr>
          <w:ilvl w:val="0"/>
          <w:numId w:val="3"/>
        </w:numPr>
        <w:spacing w:line="276" w:lineRule="auto"/>
        <w:jc w:val="both"/>
      </w:pPr>
      <w:r w:rsidRPr="001A1200">
        <w:t>Nyomás alatti gáz</w:t>
      </w:r>
    </w:p>
    <w:p w14:paraId="077E3A1D" w14:textId="77777777" w:rsidR="005327C3" w:rsidRPr="001A1200" w:rsidRDefault="005327C3" w:rsidP="00D942EC">
      <w:pPr>
        <w:pStyle w:val="NormlWeb"/>
        <w:numPr>
          <w:ilvl w:val="0"/>
          <w:numId w:val="3"/>
        </w:numPr>
        <w:spacing w:line="276" w:lineRule="auto"/>
        <w:jc w:val="both"/>
      </w:pPr>
      <w:r w:rsidRPr="001A1200">
        <w:t>Robbanásveszélyes, maró, oxidáló, tűzveszélyes, fertőző korházi vagy más egészségügyi, illetve állategészségügyi intézményekből származó klinikai hulladékot,</w:t>
      </w:r>
    </w:p>
    <w:p w14:paraId="108829B4" w14:textId="77777777" w:rsidR="005327C3" w:rsidRPr="001A1200" w:rsidRDefault="005327C3" w:rsidP="00D942EC">
      <w:pPr>
        <w:pStyle w:val="NormlWeb"/>
        <w:numPr>
          <w:ilvl w:val="0"/>
          <w:numId w:val="3"/>
        </w:numPr>
        <w:spacing w:line="276" w:lineRule="auto"/>
        <w:jc w:val="both"/>
      </w:pPr>
      <w:r w:rsidRPr="001A1200">
        <w:t>Állati hulladékot</w:t>
      </w:r>
    </w:p>
    <w:p w14:paraId="52B49696" w14:textId="6725CB4F" w:rsidR="005327C3" w:rsidRDefault="005327C3" w:rsidP="00D942EC">
      <w:pPr>
        <w:pStyle w:val="NormlWeb"/>
        <w:numPr>
          <w:ilvl w:val="0"/>
          <w:numId w:val="3"/>
        </w:numPr>
        <w:spacing w:line="276" w:lineRule="auto"/>
        <w:jc w:val="both"/>
      </w:pPr>
      <w:r w:rsidRPr="001A1200">
        <w:t>Termelőknél képződő veszélyes hulladékot, kivéve a fentiekben meghatározott eseteket.</w:t>
      </w:r>
    </w:p>
    <w:p w14:paraId="2FF57E3A" w14:textId="6EFC897D" w:rsidR="00B963C2" w:rsidRPr="001A1200" w:rsidRDefault="00B963C2" w:rsidP="00D942EC">
      <w:pPr>
        <w:pStyle w:val="NormlWeb"/>
        <w:numPr>
          <w:ilvl w:val="0"/>
          <w:numId w:val="3"/>
        </w:numPr>
        <w:spacing w:line="276" w:lineRule="auto"/>
        <w:jc w:val="both"/>
      </w:pPr>
      <w:r>
        <w:t>Kommunális hulladékot.</w:t>
      </w:r>
    </w:p>
    <w:p w14:paraId="7501DB2B" w14:textId="77777777" w:rsidR="005327C3" w:rsidRPr="008046B5" w:rsidRDefault="005327C3" w:rsidP="00D942EC">
      <w:pPr>
        <w:pStyle w:val="Cmsor1"/>
        <w:jc w:val="both"/>
        <w:rPr>
          <w:b w:val="0"/>
          <w:sz w:val="24"/>
          <w:szCs w:val="24"/>
        </w:rPr>
      </w:pPr>
      <w:bookmarkStart w:id="7" w:name="_Toc422241296"/>
      <w:r w:rsidRPr="008046B5">
        <w:rPr>
          <w:b w:val="0"/>
          <w:sz w:val="24"/>
          <w:szCs w:val="24"/>
        </w:rPr>
        <w:t>A hulladékudvarból a begyűjtö</w:t>
      </w:r>
      <w:r>
        <w:rPr>
          <w:b w:val="0"/>
          <w:sz w:val="24"/>
          <w:szCs w:val="24"/>
        </w:rPr>
        <w:t>tt hulladék elszállításáról az Ü</w:t>
      </w:r>
      <w:r w:rsidRPr="008046B5">
        <w:rPr>
          <w:b w:val="0"/>
          <w:sz w:val="24"/>
          <w:szCs w:val="24"/>
        </w:rPr>
        <w:t>zemeltető gondoskodik.</w:t>
      </w:r>
      <w:bookmarkEnd w:id="7"/>
    </w:p>
    <w:p w14:paraId="1CFF931D" w14:textId="77777777" w:rsidR="00473B5B" w:rsidRPr="008046B5" w:rsidRDefault="00473B5B" w:rsidP="00D942EC">
      <w:pPr>
        <w:jc w:val="both"/>
        <w:rPr>
          <w:lang w:eastAsia="hu-HU"/>
        </w:rPr>
      </w:pPr>
    </w:p>
    <w:p w14:paraId="776B41B5" w14:textId="7B833E45" w:rsidR="005327C3" w:rsidRDefault="005327C3" w:rsidP="00D942EC">
      <w:pPr>
        <w:pStyle w:val="Cmsor1"/>
        <w:jc w:val="both"/>
        <w:rPr>
          <w:sz w:val="24"/>
          <w:szCs w:val="24"/>
          <w:u w:val="single"/>
        </w:rPr>
      </w:pPr>
      <w:bookmarkStart w:id="8" w:name="_Toc422241297"/>
      <w:r w:rsidRPr="001A1200">
        <w:rPr>
          <w:sz w:val="24"/>
          <w:szCs w:val="24"/>
          <w:u w:val="single"/>
        </w:rPr>
        <w:t>6. Kezelni kívánt hulladékok köre</w:t>
      </w:r>
      <w:bookmarkEnd w:id="8"/>
    </w:p>
    <w:p w14:paraId="74F8E043" w14:textId="0AC06CA5" w:rsidR="00473B5B" w:rsidRDefault="00473B5B" w:rsidP="00D942EC">
      <w:pPr>
        <w:jc w:val="both"/>
        <w:rPr>
          <w:lang w:eastAsia="hu-HU"/>
        </w:rPr>
      </w:pPr>
    </w:p>
    <w:p w14:paraId="0ABB0C7D" w14:textId="77777777" w:rsidR="00473B5B" w:rsidRPr="00473B5B" w:rsidRDefault="00473B5B" w:rsidP="00D942EC">
      <w:pPr>
        <w:keepNext/>
        <w:tabs>
          <w:tab w:val="num" w:pos="432"/>
        </w:tabs>
        <w:spacing w:after="0" w:line="240" w:lineRule="auto"/>
        <w:ind w:left="432" w:hanging="432"/>
        <w:jc w:val="both"/>
        <w:outlineLvl w:val="0"/>
        <w:rPr>
          <w:rFonts w:ascii="Times New Roman" w:eastAsia="Batang" w:hAnsi="Times New Roman" w:cs="Times New Roman"/>
          <w:b/>
          <w:bCs/>
          <w:kern w:val="32"/>
          <w:sz w:val="24"/>
          <w:szCs w:val="24"/>
          <w:lang w:val="x-none" w:eastAsia="x-none"/>
        </w:rPr>
      </w:pPr>
      <w:bookmarkStart w:id="9" w:name="_Toc421097512"/>
      <w:bookmarkStart w:id="10" w:name="_Toc430971645"/>
      <w:r w:rsidRPr="00473B5B">
        <w:rPr>
          <w:rFonts w:ascii="Times New Roman" w:eastAsia="Batang" w:hAnsi="Times New Roman" w:cs="Times New Roman"/>
          <w:b/>
          <w:bCs/>
          <w:kern w:val="32"/>
          <w:sz w:val="24"/>
          <w:szCs w:val="24"/>
          <w:lang w:val="x-none" w:eastAsia="x-none"/>
        </w:rPr>
        <w:t>Alapfogalmak</w:t>
      </w:r>
      <w:bookmarkEnd w:id="9"/>
      <w:bookmarkEnd w:id="10"/>
    </w:p>
    <w:p w14:paraId="44DADE7B" w14:textId="77777777" w:rsidR="00473B5B" w:rsidRPr="00473B5B" w:rsidRDefault="00473B5B" w:rsidP="00D942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1B95E652" w14:textId="52DF7E62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Kommunális hulladéknak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számít a </w:t>
      </w:r>
      <w:r w:rsidR="00CC48BC">
        <w:rPr>
          <w:rFonts w:ascii="Times New Roman" w:eastAsia="Calibri" w:hAnsi="Times New Roman" w:cs="Times New Roman"/>
          <w:sz w:val="24"/>
          <w:szCs w:val="24"/>
          <w:lang w:eastAsia="hu-HU"/>
        </w:rPr>
        <w:t>Hévíz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város területén található háztartásokban keletkezett hulladék, melynek kitermelői olyan természetes személyek, akiknek </w:t>
      </w:r>
      <w:r w:rsidR="00CC48BC">
        <w:rPr>
          <w:rFonts w:ascii="Times New Roman" w:eastAsia="Calibri" w:hAnsi="Times New Roman" w:cs="Times New Roman"/>
          <w:sz w:val="24"/>
          <w:szCs w:val="24"/>
          <w:lang w:eastAsia="hu-HU"/>
        </w:rPr>
        <w:t>Hévíz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város területén bejegyzett állandó lakhelyük van és részesei a mennyiségi kommunális hulladékgyűjtési rendszernek, a kommunális hulladék elszállításáért és megsemmisítéséért kirótt illetéket pedig hiánytalanul befizették. Az udvar nem vesz át vállalkozói tevékenység során keletkezett hulladékot.</w:t>
      </w:r>
    </w:p>
    <w:p w14:paraId="60B19A79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18800720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 kommunális hulladék összetevője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kommunális hulladék azon része, amelyet mechanikusan külön lehet választani, és önálló hulladékfajtaként lehet kezelni.</w:t>
      </w:r>
    </w:p>
    <w:p w14:paraId="029E1113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0501AD18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 vegyes kommunális hulladék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kommunális hulladék azon része, amely a hulladék egyes összetevőinek osztályozását követően visszamarad.</w:t>
      </w:r>
    </w:p>
    <w:p w14:paraId="2C5A2520" w14:textId="77777777" w:rsidR="00473B5B" w:rsidRPr="00473B5B" w:rsidRDefault="00473B5B" w:rsidP="00D942E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194EF7F6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Nagyméretű hulladék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a kommunális hulladék, amely méretei és súlya miatt nem helyezhető el a kommunális hulladékgyűjtő rendszerben használt tárolóedényekben. Ilyenek például a bútordarabok, az ajtók, a szekrények, az ágyak, stb. az udvarban kizárólag darabokra szedett nagyméretű hulladék helyezhető el, amelyről előzőleg eltávolították a fém, üveg, stb. elemeket.</w:t>
      </w:r>
    </w:p>
    <w:p w14:paraId="058B5D91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4E91408E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Építési törmelék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magánszemély által végzett szokásos, építési engedélyt vagy hatósági bejelentést nem igénylő – karbantartási munkák során keletkező hulladék, lakásegységenként vagy családi házanként számolva évi 1 m3/ig. Ezek elsősorban csempe, járólap, vakolat, ablakok (üveg nélkül), építőanyag-darabok, ragasztók, stb. Abban az esetben, ha a magánszemély a munkával jogi személyt vagy iparost bíz meg, az ilyen hulladék már nem építési törmelék, hanem a kivitelező vállalkozó hulladéka, mely ingyenesen nem helyezhető el az udvarban.</w:t>
      </w:r>
      <w:proofErr w:type="gramEnd"/>
    </w:p>
    <w:p w14:paraId="3566649C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342E8EBD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lastRenderedPageBreak/>
        <w:t>Biológiailag lebomló hulladék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növényi eredetű, főként kerti hulladék (elsősorban fű, faág, falevél, avar, szőlővessző, stb.) a biológiailag lebomló hulladék leadásakor kizárólag osztályozott hulladékot vesz át az udvar, külön a füvet, a falevelet, az ágakat és más növényi részeket, melyeket aprítani kell.</w:t>
      </w:r>
    </w:p>
    <w:p w14:paraId="7926A8DF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5B296666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Papír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kategóriába tartozik a papír minden fajtája, ha meg van tisztítva a fém vagy más, nem papír részektől. Kőolaj-származékokkal, festékkel stb. szennyezett papír nem adható le az udvarban.</w:t>
      </w:r>
    </w:p>
    <w:p w14:paraId="5E4A4CC4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636FE2C1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Üveg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kategóriába tartozik a fehér és színes üveg, melyet érdemes elkülönítve gyűjteni. A hulladékot italos üvegek, befőttes üvegek, üveg csomagolóanyagok, táblaüveg (ablaküveg) stb. alkotják. A kőolaj-származékokkal, oldószerekkel, festékekkel, mérgező anyagokkal szennyezett üveg nem kerülhet az udvarba.</w:t>
      </w:r>
    </w:p>
    <w:p w14:paraId="565AE100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776A380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Gumiabroncs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– elkopott gumiabroncs gépjárműről, kerékpárról, stb. az autógumiból leadható maximális mennyiség 8 db gumiabroncs háztartásonként és évente.</w:t>
      </w:r>
    </w:p>
    <w:p w14:paraId="1D6B51EC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39329E48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Műanyag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– különböző fajta PET, PE, PP, PVC műanyag hulladék. E fajtába tartoznak a műanyag csomagolóanyagok, fóliák, játékok, a PET-flakonok, a PE-fóliák, az apró műanyag árucikkek, a műanyag ládák, stb. a műanyag nem tartalmazhat fém, fa vagy más anyagfajtából készült elemeket. A PET-flakonokat össze kell lapítani és műanyag zsákban kell elhelyezni. A fóliákat, </w:t>
      </w:r>
      <w:proofErr w:type="spellStart"/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>polisztirént</w:t>
      </w:r>
      <w:proofErr w:type="spellEnd"/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(hungarocellt), beleértve a külső hőszigetelő lapokat az udvarban elhelyezni nem lehet.</w:t>
      </w:r>
    </w:p>
    <w:p w14:paraId="65EEF7F0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1BAA8C7B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akkumulátorok és szárazelemek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ólom, nikkel-kadmium, higany és más tartalmú elemek, amelyek speciális ökológiai tartályokban kerülnek tárolásra. Az udvarba kizárólag ép borítású, megbontatlan akkumulátorok és szárazelemek adhatók le.</w:t>
      </w:r>
    </w:p>
    <w:p w14:paraId="78DBF970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9FD24B7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Veszélyes anyagok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higany, nyomdafesték-tartalmú hulladékok, valamint a veszélyes anyagot tartalmazó ragasztók és gyanták.</w:t>
      </w:r>
    </w:p>
    <w:p w14:paraId="6F765107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0F5D80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Villamos és elektronikus készülékek:</w:t>
      </w: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villamos hulladék az a háztartási hulladék, amely magánszemélyek háztartásában keletkezik. Közéjük tartozik a hűtőszekrény, a mosógép, a tévékészülék, a személyi számítógép (PC), a monitor, stb. az udvar kizárólag megbontatlan villamos és elektronikus hulladékot vesz át. Abban az esetben, ha a belépő ellenőrzésen megállapítják, hogy a berendezést szétszedték vagy másként megbontották, a felelős alkalmazott a hulladékot nem veszi át.</w:t>
      </w:r>
    </w:p>
    <w:p w14:paraId="4D82B6F7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AB1F5CD" w14:textId="77777777" w:rsidR="00473B5B" w:rsidRPr="00473B5B" w:rsidRDefault="00473B5B" w:rsidP="00D942EC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 hulladék nem tartalmazhat:</w:t>
      </w:r>
    </w:p>
    <w:p w14:paraId="082F8BAC" w14:textId="77777777" w:rsidR="00473B5B" w:rsidRPr="00473B5B" w:rsidRDefault="00473B5B" w:rsidP="00D942EC">
      <w:pPr>
        <w:numPr>
          <w:ilvl w:val="0"/>
          <w:numId w:val="5"/>
        </w:num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>szétszedetlen bútort,</w:t>
      </w:r>
    </w:p>
    <w:p w14:paraId="230E02ED" w14:textId="77777777" w:rsidR="00473B5B" w:rsidRPr="00473B5B" w:rsidRDefault="00473B5B" w:rsidP="00D942EC">
      <w:pPr>
        <w:numPr>
          <w:ilvl w:val="0"/>
          <w:numId w:val="5"/>
        </w:num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>elhullott állatot vagy más biológiai hulladékot – ezek megsemmisítéséhez a cégjegyzékekben kell az ilyen hulladék kezelésére szakosodott cégeket keresni.</w:t>
      </w:r>
    </w:p>
    <w:p w14:paraId="6B9315D6" w14:textId="77777777" w:rsidR="00473B5B" w:rsidRPr="00473B5B" w:rsidRDefault="00473B5B" w:rsidP="00D942EC">
      <w:pPr>
        <w:numPr>
          <w:ilvl w:val="0"/>
          <w:numId w:val="5"/>
        </w:num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>kommunális</w:t>
      </w:r>
      <w:proofErr w:type="gramEnd"/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hulladékot és annak veszélyes összetevőit (pl. veszélyes nyersanyagokat, folyadékokat, gázokat, azbesztet, stb.) tartalmazó kiürült edényeket,</w:t>
      </w:r>
    </w:p>
    <w:p w14:paraId="04B9A77C" w14:textId="77777777" w:rsidR="00473B5B" w:rsidRPr="00473B5B" w:rsidRDefault="00473B5B" w:rsidP="00D942EC">
      <w:pPr>
        <w:numPr>
          <w:ilvl w:val="0"/>
          <w:numId w:val="5"/>
        </w:numPr>
        <w:tabs>
          <w:tab w:val="left" w:pos="39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>vegyszereket, festékeket és ezek csomagolásait.</w:t>
      </w:r>
    </w:p>
    <w:p w14:paraId="615AF385" w14:textId="77777777" w:rsidR="00473B5B" w:rsidRPr="00473B5B" w:rsidRDefault="00473B5B" w:rsidP="00D942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793D2D59" w14:textId="2AAC3C5F" w:rsidR="00473B5B" w:rsidRDefault="00473B5B" w:rsidP="00D942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C94BF70" w14:textId="6180E4A2" w:rsidR="006C2850" w:rsidRDefault="006C2850" w:rsidP="00D942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8CFF67E" w14:textId="77777777" w:rsidR="006C2850" w:rsidRPr="00473B5B" w:rsidRDefault="006C2850" w:rsidP="00D942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3B01AF16" w14:textId="77777777" w:rsidR="00473B5B" w:rsidRPr="00473B5B" w:rsidRDefault="00473B5B" w:rsidP="00D942EC">
      <w:pPr>
        <w:keepNext/>
        <w:tabs>
          <w:tab w:val="num" w:pos="432"/>
        </w:tabs>
        <w:spacing w:after="0" w:line="240" w:lineRule="auto"/>
        <w:ind w:left="432" w:hanging="432"/>
        <w:jc w:val="both"/>
        <w:outlineLvl w:val="0"/>
        <w:rPr>
          <w:rFonts w:ascii="Times New Roman" w:eastAsia="Batang" w:hAnsi="Times New Roman" w:cs="Times New Roman"/>
          <w:b/>
          <w:bCs/>
          <w:kern w:val="32"/>
          <w:sz w:val="24"/>
          <w:szCs w:val="24"/>
          <w:lang w:val="x-none" w:eastAsia="x-none"/>
        </w:rPr>
      </w:pPr>
      <w:bookmarkStart w:id="11" w:name="_Toc421097516"/>
      <w:bookmarkStart w:id="12" w:name="_Toc430971646"/>
      <w:r w:rsidRPr="00473B5B">
        <w:rPr>
          <w:rFonts w:ascii="Times New Roman" w:eastAsia="Batang" w:hAnsi="Times New Roman" w:cs="Times New Roman"/>
          <w:b/>
          <w:bCs/>
          <w:kern w:val="32"/>
          <w:sz w:val="24"/>
          <w:szCs w:val="24"/>
          <w:lang w:val="x-none" w:eastAsia="x-none"/>
        </w:rPr>
        <w:lastRenderedPageBreak/>
        <w:t>Engedélyezett hulladéktípusok</w:t>
      </w:r>
      <w:bookmarkEnd w:id="11"/>
      <w:bookmarkEnd w:id="12"/>
    </w:p>
    <w:p w14:paraId="7752E8F7" w14:textId="75DD58B5" w:rsidR="00473B5B" w:rsidRDefault="00887AC6" w:rsidP="00D942E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 w:rsidR="00473B5B"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>z udvarban elhelyezhető hulladékok:</w:t>
      </w:r>
    </w:p>
    <w:p w14:paraId="00AD56E4" w14:textId="77777777" w:rsidR="00473B5B" w:rsidRPr="00473B5B" w:rsidRDefault="00473B5B" w:rsidP="00D942E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42C039F3" w14:textId="77777777" w:rsidR="00473B5B" w:rsidRPr="00473B5B" w:rsidRDefault="00473B5B" w:rsidP="00D942EC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Veszélyes hulladék(háztartási) </w:t>
      </w:r>
    </w:p>
    <w:p w14:paraId="637C009B" w14:textId="77777777" w:rsidR="00473B5B" w:rsidRPr="00473B5B" w:rsidRDefault="00473B5B" w:rsidP="00D942EC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Műanyag hulladék </w:t>
      </w:r>
    </w:p>
    <w:p w14:paraId="273038A4" w14:textId="77777777" w:rsidR="00473B5B" w:rsidRPr="00473B5B" w:rsidRDefault="00473B5B" w:rsidP="00D942EC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Papír  </w:t>
      </w:r>
    </w:p>
    <w:p w14:paraId="7FF9A87E" w14:textId="77777777" w:rsidR="00473B5B" w:rsidRPr="00473B5B" w:rsidRDefault="00473B5B" w:rsidP="00D942EC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Zöldhulladék </w:t>
      </w:r>
    </w:p>
    <w:p w14:paraId="27C1DD77" w14:textId="77777777" w:rsidR="00473B5B" w:rsidRPr="00473B5B" w:rsidRDefault="00473B5B" w:rsidP="00D942EC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>Lomhulladék</w:t>
      </w:r>
    </w:p>
    <w:p w14:paraId="5359E317" w14:textId="77777777" w:rsidR="00473B5B" w:rsidRPr="00473B5B" w:rsidRDefault="00473B5B" w:rsidP="00D942EC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Fémhulladék  </w:t>
      </w:r>
    </w:p>
    <w:p w14:paraId="1314A4A0" w14:textId="33A3B6E5" w:rsidR="00473B5B" w:rsidRPr="006C2850" w:rsidRDefault="00473B5B" w:rsidP="00D942EC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3B5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Üveghulladék  </w:t>
      </w:r>
    </w:p>
    <w:p w14:paraId="68C4B72F" w14:textId="77777777" w:rsidR="005327C3" w:rsidRDefault="005327C3" w:rsidP="00D942EC">
      <w:pPr>
        <w:pStyle w:val="Listaszerbekezds"/>
        <w:spacing w:line="360" w:lineRule="auto"/>
        <w:ind w:left="720"/>
        <w:jc w:val="both"/>
        <w:rPr>
          <w:b/>
        </w:rPr>
      </w:pPr>
    </w:p>
    <w:tbl>
      <w:tblPr>
        <w:tblW w:w="92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4520"/>
        <w:gridCol w:w="2420"/>
      </w:tblGrid>
      <w:tr w:rsidR="005327C3" w:rsidRPr="006728FD" w14:paraId="6A50FEC8" w14:textId="77777777" w:rsidTr="00555BD9">
        <w:trPr>
          <w:trHeight w:val="288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5DB47EC8" w14:textId="7A50C0B8" w:rsidR="005327C3" w:rsidRPr="006728FD" w:rsidRDefault="00C86E48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HAK </w:t>
            </w:r>
            <w:r w:rsidR="005327C3" w:rsidRPr="00672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7070B065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14:paraId="2E2C088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Mennyiség (t/év)</w:t>
            </w:r>
          </w:p>
        </w:tc>
      </w:tr>
      <w:tr w:rsidR="005327C3" w:rsidRPr="006728FD" w14:paraId="76306549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3EA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02 01 04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AFF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műanyaghulladék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15F0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215332B0" w14:textId="77777777" w:rsidTr="00555BD9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9E3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02 01 08*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EDF5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veszélyes anyagokat tartalmazó mezőgazdasági vegyi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AB45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7276C931" w14:textId="77777777" w:rsidTr="00555BD9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3B65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08 01 11*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F40A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szerves oldószerek, illetve más veszélyes anyagokat tartalmazó festék vagy lakk hulladékok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DC0D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70FDB053" w14:textId="77777777" w:rsidTr="00555BD9">
        <w:trPr>
          <w:trHeight w:val="80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614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08 01 17*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D99A9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festékek és lakkok eltávolításából származó szerves oldószereket vagy egyéb veszélyes anyagokat tartalmazó hulladékok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E36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5327C3" w:rsidRPr="006728FD" w14:paraId="3ADC20A0" w14:textId="77777777" w:rsidTr="00555BD9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574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08 01 21*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8488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festékek és lakkok eltávolítására használt, hulladékká vált anyagok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164B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5327C3" w:rsidRPr="006728FD" w14:paraId="74FEEE7B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6AC0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08 03 17*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80C50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veszélyes anyagokat tartalmazó, hulladékká vált </w:t>
            </w:r>
            <w:proofErr w:type="spellStart"/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toner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144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5327C3" w:rsidRPr="006728FD" w14:paraId="4AC9B3FF" w14:textId="77777777" w:rsidTr="00555BD9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E1F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08 04 09*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8F2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szerves oldószereket vagy más veszélyes anyagokat tartalmazó ragasztók, tömítőanyagok hulladékai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B87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5327C3" w:rsidRPr="006728FD" w14:paraId="5762EBEE" w14:textId="77777777" w:rsidTr="00555BD9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1B8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13 02 05*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BAE0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ásványolaj alapú, klórvegyületet nem tartalmazó motor-, hajtómű, és kenőolajok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63C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66663A42" w14:textId="77777777" w:rsidTr="00555BD9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FD3B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13 02 06*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C65E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ásványolaj alapú, klórvegyületet tartalmazó szigetelő és hőtranszmissziós olaj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FB7F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5327C3" w:rsidRPr="006728FD" w14:paraId="218AAD57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F16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15 01 01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1CA8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papír és karton csomagolási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5424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500</w:t>
            </w:r>
          </w:p>
        </w:tc>
      </w:tr>
      <w:tr w:rsidR="005327C3" w:rsidRPr="006728FD" w14:paraId="3CF7B348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A84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15 01 02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CF5E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műanyag csomagolási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67CB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500</w:t>
            </w:r>
          </w:p>
        </w:tc>
      </w:tr>
      <w:tr w:rsidR="005327C3" w:rsidRPr="006728FD" w14:paraId="6AF61C71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B78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15 01 03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DD4B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fa csomagolási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25D5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1A956736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0080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15 01 04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62C9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fém csomagolási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04C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100</w:t>
            </w:r>
          </w:p>
        </w:tc>
      </w:tr>
      <w:tr w:rsidR="005327C3" w:rsidRPr="006728FD" w14:paraId="1A78CDA6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493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15 01 05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076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vegyes összetételű kompozit csomagolási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37E9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5327C3" w:rsidRPr="006728FD" w14:paraId="043287C0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1147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15 01 07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9E9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üveg csomagolási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0F58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100</w:t>
            </w:r>
          </w:p>
        </w:tc>
      </w:tr>
      <w:tr w:rsidR="005327C3" w:rsidRPr="006728FD" w14:paraId="0EDE50B8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8FF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15 01 09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C26F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textil csomagolási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213F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124DBEE9" w14:textId="77777777" w:rsidTr="00555BD9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6CB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 01 10*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6D2C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veszélyes anyagokat maradékként tartalmazó vagy azokkal szennyezett csomagolási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8A9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2F13A5CB" w14:textId="77777777" w:rsidTr="00555BD9">
        <w:trPr>
          <w:trHeight w:val="80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A924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15 01 11*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2A24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veszélyes, szilárd porózus mátrixot (pl. azbesztet) tartalmazó fémből készült csomagolási hulladék, ideértve a kiürült hajtógázos palackokat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02E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1EBEC714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22C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16 01 03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00C4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hulladékká vált gumiabroncsok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F384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200</w:t>
            </w:r>
          </w:p>
        </w:tc>
      </w:tr>
      <w:tr w:rsidR="005327C3" w:rsidRPr="006728FD" w14:paraId="0937F390" w14:textId="77777777" w:rsidTr="00555BD9">
        <w:trPr>
          <w:trHeight w:val="80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FF9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16 02 13*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1BF7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veszélyes anyagokat tartalmazó kiselejtezett berendezés, amely különbözik a 16 02 09-től 16 02 12-ig terjedő hulladéktípusoktól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A078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500</w:t>
            </w:r>
          </w:p>
        </w:tc>
      </w:tr>
      <w:tr w:rsidR="005327C3" w:rsidRPr="006728FD" w14:paraId="526E4F18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983B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16 06 01*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DCC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ólomakkumulátorok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E9B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100</w:t>
            </w:r>
          </w:p>
        </w:tc>
      </w:tr>
      <w:tr w:rsidR="005327C3" w:rsidRPr="006728FD" w14:paraId="54D6565C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281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16 06 02*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6C38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nikkel-kadmium elemek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AD70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33E131E4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FBD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16 06 03*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0B19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higanyt tartalmazó elemek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B8A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5327C3" w:rsidRPr="006728FD" w14:paraId="581A209B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D364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lastRenderedPageBreak/>
              <w:t>16 06 04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17BD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lúgos akkumulátorok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EE9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5327C3" w:rsidRPr="006728FD" w14:paraId="2DA0DCEA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B8C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16 06 05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1F7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egyéb elemek és akkumulátorok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B1E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5327C3" w:rsidRPr="006728FD" w14:paraId="20578FC2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D49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17 01 01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3D86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beton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0988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500</w:t>
            </w:r>
          </w:p>
        </w:tc>
      </w:tr>
      <w:tr w:rsidR="005327C3" w:rsidRPr="006728FD" w14:paraId="2E6420EC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C7F0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17 01 02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207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téglák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A297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500</w:t>
            </w:r>
          </w:p>
        </w:tc>
      </w:tr>
      <w:tr w:rsidR="005327C3" w:rsidRPr="006728FD" w14:paraId="57DCBA79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BBB4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17 01 03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BB2F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cserép és kerámiák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EF4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300</w:t>
            </w:r>
          </w:p>
        </w:tc>
      </w:tr>
      <w:tr w:rsidR="005327C3" w:rsidRPr="006728FD" w14:paraId="199E617E" w14:textId="77777777" w:rsidTr="00555BD9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ABB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17 01 07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9892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beton, tégla, cserép és kerámia frakció vagy azok keveréke, amely különbözik a 17 01 06-tól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886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500</w:t>
            </w:r>
          </w:p>
        </w:tc>
      </w:tr>
      <w:tr w:rsidR="005327C3" w:rsidRPr="006728FD" w14:paraId="5B612754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D279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17 02 01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528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fa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1EE0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539E7655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A4F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17 02 02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B32D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üveg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A85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5327C3" w:rsidRPr="006728FD" w14:paraId="350A82A5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703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17 02 03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104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műanyag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37E7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087D4742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B2BB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17 04 01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920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vörösréz, bronz sárgaréz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747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7D24581F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5C9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17 04 02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97E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alumínium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3A7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1171C753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9C7D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17 04 03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5D1F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ólom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55E4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4823E3DC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772B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17 04 04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996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cink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6DD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02EFF0DA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4F35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17 04 05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6764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vas és acél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379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20BDE217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84A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17 04 06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FF7D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ón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379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3AB3AE19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3E1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17 04 07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830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fémkeverékek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68A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37229BCC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C51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17 05 04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7658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föld és kövek, amelyek különböznek a 17 05 03-tól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107F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100</w:t>
            </w:r>
          </w:p>
        </w:tc>
      </w:tr>
      <w:tr w:rsidR="005327C3" w:rsidRPr="006728FD" w14:paraId="1B8A2C94" w14:textId="77777777" w:rsidTr="00555BD9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BBC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17 09 04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36C8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kevert építési-bontási hulladék, amely különbözik a 17 09 01-től, a 17 09 02-től és a 17 09 03-tól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4977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500</w:t>
            </w:r>
          </w:p>
        </w:tc>
      </w:tr>
      <w:tr w:rsidR="005327C3" w:rsidRPr="006728FD" w14:paraId="5B87EE7E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F525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20 01 01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5BF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papír és karton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FBAD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400</w:t>
            </w:r>
          </w:p>
        </w:tc>
      </w:tr>
      <w:tr w:rsidR="005327C3" w:rsidRPr="006728FD" w14:paraId="1FDCEFF7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3F07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20 01 02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AE8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üveg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749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200</w:t>
            </w:r>
          </w:p>
        </w:tc>
      </w:tr>
      <w:tr w:rsidR="005327C3" w:rsidRPr="006728FD" w14:paraId="4D357B64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91E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20 01 10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F79B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ruhanemű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CC4D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0A5CB4D1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87D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20 01 11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0FA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textíliák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BEB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5327C3" w:rsidRPr="006728FD" w14:paraId="2C5BD7BD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7D09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13*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8434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oldószerek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B91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5327C3" w:rsidRPr="006728FD" w14:paraId="7EEF95B4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3777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14*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A6D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savak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ABC5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5327C3" w:rsidRPr="006728FD" w14:paraId="5A626740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253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15*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389B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lúgok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428F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5327C3" w:rsidRPr="006728FD" w14:paraId="76B53F4F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F378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19*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07A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növényvédő szerek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63D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5327C3" w:rsidRPr="006728FD" w14:paraId="51597E31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B99B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21*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252F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fénycsövek és egyéb higanytartalmú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468D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5327C3" w:rsidRPr="006728FD" w14:paraId="7E121304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F81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20 01 25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5F79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étolaj és zsír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8BF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5327C3" w:rsidRPr="006728FD" w14:paraId="0E26914B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83C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26*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3958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olaj és zsír, amely különbözik a 20 01 25-től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D80F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5327C3" w:rsidRPr="006728FD" w14:paraId="708891FB" w14:textId="77777777" w:rsidTr="00555BD9">
        <w:trPr>
          <w:trHeight w:val="5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958D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27*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641F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veszélyes anyagokat tartalmazó festékek, tinták, ragasztók és gyanták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E21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5327C3" w:rsidRPr="006728FD" w14:paraId="0E4940C4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3867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29*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1A8C0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veszélyes anyagokat tartalmazó mosószer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A5B7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5327C3" w:rsidRPr="006728FD" w14:paraId="4912C757" w14:textId="77777777" w:rsidTr="00555BD9">
        <w:trPr>
          <w:trHeight w:val="80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463E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33*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1845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elemek és akkumulátorok, amelyek között a 16 06 01, a 16 06 02 vagy a 16 06 03 azonosító kóddal jelölt elemek és akkumulátorok is megtalálhatók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43A4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200</w:t>
            </w:r>
          </w:p>
        </w:tc>
      </w:tr>
      <w:tr w:rsidR="005327C3" w:rsidRPr="006728FD" w14:paraId="230E8673" w14:textId="77777777" w:rsidTr="00555BD9">
        <w:trPr>
          <w:trHeight w:val="80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297F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35*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2E5A0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veszélyes anyagokat tartalmazó, kiselejtezett elektromos és elektronikus berendezések, amelyek különböznek a 20 01 21-től és a 20 01 23-tól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E199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500</w:t>
            </w:r>
          </w:p>
        </w:tc>
      </w:tr>
      <w:tr w:rsidR="005327C3" w:rsidRPr="006728FD" w14:paraId="2628BCC4" w14:textId="77777777" w:rsidTr="00555BD9">
        <w:trPr>
          <w:trHeight w:val="80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9FC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20 01 36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753E4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kiselejtezett elektromos és elektronikus berendezések, amelyek különböznek a 20 01 21-től, a 20 01 23-tól és a 20 01 35-től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123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300</w:t>
            </w:r>
          </w:p>
        </w:tc>
      </w:tr>
      <w:tr w:rsidR="005327C3" w:rsidRPr="006728FD" w14:paraId="35011A20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7250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20 01 38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4290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hu-HU"/>
              </w:rPr>
              <w:t>fa, amely különbözik a 20 01 37-től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B8D8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</w:tr>
      <w:tr w:rsidR="005327C3" w:rsidRPr="006728FD" w14:paraId="58093DF0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0795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20 01 39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9D5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műanyagok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237C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739E5F35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FD9F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20 01 40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AA0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fémek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E246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</w:t>
            </w:r>
          </w:p>
        </w:tc>
      </w:tr>
      <w:tr w:rsidR="005327C3" w:rsidRPr="006728FD" w14:paraId="383D34FE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74E9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20 02 01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BD7A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biológiailag lebomló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B8F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500</w:t>
            </w:r>
          </w:p>
        </w:tc>
      </w:tr>
      <w:tr w:rsidR="005327C3" w:rsidRPr="006728FD" w14:paraId="1BDFA3B3" w14:textId="77777777" w:rsidTr="00555BD9">
        <w:trPr>
          <w:trHeight w:val="28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D1A3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20 03 07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1A21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lom hulladék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3B82" w14:textId="77777777" w:rsidR="005327C3" w:rsidRPr="006728FD" w:rsidRDefault="005327C3" w:rsidP="00D942E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</w:pPr>
            <w:r w:rsidRPr="006728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u-HU"/>
              </w:rPr>
              <w:t>1000</w:t>
            </w:r>
          </w:p>
        </w:tc>
      </w:tr>
    </w:tbl>
    <w:p w14:paraId="27397BD9" w14:textId="64643919" w:rsidR="005327C3" w:rsidRPr="001A1200" w:rsidRDefault="006C2850" w:rsidP="00D942EC">
      <w:pPr>
        <w:pStyle w:val="Cmsor1"/>
        <w:jc w:val="both"/>
        <w:rPr>
          <w:sz w:val="24"/>
          <w:szCs w:val="24"/>
          <w:u w:val="single"/>
        </w:rPr>
      </w:pPr>
      <w:bookmarkStart w:id="13" w:name="_Toc422241299"/>
      <w:r>
        <w:rPr>
          <w:sz w:val="24"/>
          <w:szCs w:val="24"/>
          <w:u w:val="single"/>
        </w:rPr>
        <w:lastRenderedPageBreak/>
        <w:t>7</w:t>
      </w:r>
      <w:r w:rsidR="005327C3" w:rsidRPr="001A1200">
        <w:rPr>
          <w:sz w:val="24"/>
          <w:szCs w:val="24"/>
          <w:u w:val="single"/>
        </w:rPr>
        <w:t xml:space="preserve">. Környezetbiztonságra, </w:t>
      </w:r>
      <w:proofErr w:type="spellStart"/>
      <w:r w:rsidR="005327C3" w:rsidRPr="001A1200">
        <w:rPr>
          <w:sz w:val="24"/>
          <w:szCs w:val="24"/>
          <w:u w:val="single"/>
        </w:rPr>
        <w:t>havariára</w:t>
      </w:r>
      <w:proofErr w:type="spellEnd"/>
      <w:r w:rsidR="005327C3" w:rsidRPr="001A1200">
        <w:rPr>
          <w:sz w:val="24"/>
          <w:szCs w:val="24"/>
          <w:u w:val="single"/>
        </w:rPr>
        <w:t xml:space="preserve"> vonatkozó tervek</w:t>
      </w:r>
      <w:bookmarkEnd w:id="13"/>
    </w:p>
    <w:p w14:paraId="6351068D" w14:textId="77777777" w:rsidR="005327C3" w:rsidRPr="001A1200" w:rsidRDefault="005327C3" w:rsidP="00D942EC">
      <w:pPr>
        <w:pStyle w:val="Default"/>
        <w:spacing w:after="71"/>
        <w:jc w:val="both"/>
      </w:pPr>
    </w:p>
    <w:p w14:paraId="36753D71" w14:textId="1AE84D64" w:rsidR="005327C3" w:rsidRPr="009518D5" w:rsidRDefault="005327C3" w:rsidP="00D942EC">
      <w:pPr>
        <w:pStyle w:val="Default"/>
        <w:spacing w:after="71" w:line="360" w:lineRule="auto"/>
        <w:jc w:val="both"/>
        <w:rPr>
          <w:b/>
          <w:bCs/>
          <w:color w:val="FF0000"/>
        </w:rPr>
      </w:pPr>
      <w:r w:rsidRPr="001A1200">
        <w:t xml:space="preserve">A üzem alatt minden dolgozónak kötelezően be kell tartani a </w:t>
      </w:r>
      <w:proofErr w:type="spellStart"/>
      <w:r w:rsidRPr="001A1200">
        <w:t>havariára</w:t>
      </w:r>
      <w:proofErr w:type="spellEnd"/>
      <w:r w:rsidRPr="001A1200">
        <w:t xml:space="preserve"> vonatkozó tervben rögzítetteket.</w:t>
      </w:r>
      <w:r>
        <w:t xml:space="preserve"> </w:t>
      </w:r>
      <w:r w:rsidRPr="00480A72">
        <w:rPr>
          <w:b/>
          <w:bCs/>
          <w:color w:val="auto"/>
        </w:rPr>
        <w:t xml:space="preserve">A telephely kerítéssel körbe </w:t>
      </w:r>
      <w:r w:rsidR="009518D5" w:rsidRPr="00480A72">
        <w:rPr>
          <w:b/>
          <w:bCs/>
          <w:color w:val="auto"/>
        </w:rPr>
        <w:t>lesz</w:t>
      </w:r>
      <w:r w:rsidRPr="00480A72">
        <w:rPr>
          <w:b/>
          <w:bCs/>
          <w:color w:val="auto"/>
        </w:rPr>
        <w:t xml:space="preserve"> véve, így az megakadályozza a hulladék esetleges szél általi elhordását.</w:t>
      </w:r>
    </w:p>
    <w:p w14:paraId="4186213F" w14:textId="49CD6346" w:rsidR="00EF2974" w:rsidRDefault="00EF2974" w:rsidP="00D942EC">
      <w:pPr>
        <w:jc w:val="both"/>
      </w:pPr>
    </w:p>
    <w:p w14:paraId="73DCC8F9" w14:textId="7C1B0294" w:rsidR="00931A98" w:rsidRPr="00D6248E" w:rsidRDefault="006C2850" w:rsidP="00D942EC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31A98" w:rsidRPr="00D6248E">
        <w:rPr>
          <w:rFonts w:ascii="Times New Roman" w:hAnsi="Times New Roman" w:cs="Times New Roman"/>
          <w:b/>
          <w:bCs/>
          <w:sz w:val="24"/>
          <w:szCs w:val="24"/>
          <w:u w:val="single"/>
        </w:rPr>
        <w:t>. Következtetés</w:t>
      </w:r>
    </w:p>
    <w:p w14:paraId="5B736E01" w14:textId="2E7D24B2" w:rsidR="001E08A6" w:rsidRPr="00D6248E" w:rsidRDefault="001E08A6" w:rsidP="003B73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248E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497589">
        <w:rPr>
          <w:rFonts w:ascii="Times New Roman" w:hAnsi="Times New Roman" w:cs="Times New Roman"/>
          <w:b/>
          <w:bCs/>
          <w:sz w:val="24"/>
          <w:szCs w:val="24"/>
        </w:rPr>
        <w:t>z illetékes</w:t>
      </w:r>
      <w:ins w:id="14" w:author="Windows-felhasználó" w:date="2022-02-08T10:32:00Z">
        <w:r w:rsidR="003B7303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</w:t>
        </w:r>
      </w:ins>
      <w:r w:rsidR="00497589">
        <w:rPr>
          <w:rFonts w:ascii="Times New Roman" w:hAnsi="Times New Roman" w:cs="Times New Roman"/>
          <w:b/>
          <w:bCs/>
          <w:sz w:val="24"/>
          <w:szCs w:val="24"/>
        </w:rPr>
        <w:t xml:space="preserve">közegészségügyi szakhatóság, </w:t>
      </w:r>
      <w:r w:rsidR="00497589" w:rsidRPr="00497589">
        <w:rPr>
          <w:rFonts w:ascii="Times New Roman" w:hAnsi="Times New Roman" w:cs="Times New Roman"/>
          <w:b/>
          <w:bCs/>
          <w:sz w:val="24"/>
          <w:szCs w:val="24"/>
        </w:rPr>
        <w:t>Budapest Főváros Kormányhivatala Népegészségügyi Főosztályának BP/FNEF-TKI/75</w:t>
      </w:r>
      <w:r w:rsidR="00497589">
        <w:rPr>
          <w:rFonts w:ascii="Times New Roman" w:hAnsi="Times New Roman" w:cs="Times New Roman"/>
          <w:b/>
          <w:bCs/>
          <w:sz w:val="24"/>
          <w:szCs w:val="24"/>
        </w:rPr>
        <w:t xml:space="preserve">07-2/2021 </w:t>
      </w:r>
      <w:proofErr w:type="spellStart"/>
      <w:r w:rsidR="00497589">
        <w:rPr>
          <w:rFonts w:ascii="Times New Roman" w:hAnsi="Times New Roman" w:cs="Times New Roman"/>
          <w:b/>
          <w:bCs/>
          <w:sz w:val="24"/>
          <w:szCs w:val="24"/>
        </w:rPr>
        <w:t>ikt</w:t>
      </w:r>
      <w:proofErr w:type="spellEnd"/>
      <w:r w:rsidR="00497589">
        <w:rPr>
          <w:rFonts w:ascii="Times New Roman" w:hAnsi="Times New Roman" w:cs="Times New Roman"/>
          <w:b/>
          <w:bCs/>
          <w:sz w:val="24"/>
          <w:szCs w:val="24"/>
        </w:rPr>
        <w:t xml:space="preserve">. számú </w:t>
      </w:r>
      <w:r w:rsidRPr="00D6248E">
        <w:rPr>
          <w:rFonts w:ascii="Times New Roman" w:hAnsi="Times New Roman" w:cs="Times New Roman"/>
          <w:b/>
          <w:bCs/>
          <w:sz w:val="24"/>
          <w:szCs w:val="24"/>
        </w:rPr>
        <w:t>véleményben hivatkozott</w:t>
      </w:r>
      <w:r w:rsidR="00EE2D20" w:rsidRPr="00D6248E">
        <w:rPr>
          <w:rFonts w:ascii="Times New Roman" w:hAnsi="Times New Roman" w:cs="Times New Roman"/>
          <w:b/>
          <w:bCs/>
          <w:sz w:val="24"/>
          <w:szCs w:val="24"/>
        </w:rPr>
        <w:t xml:space="preserve"> „a</w:t>
      </w:r>
      <w:r w:rsidRPr="00D6248E">
        <w:rPr>
          <w:rFonts w:ascii="Times New Roman" w:hAnsi="Times New Roman" w:cs="Times New Roman"/>
          <w:b/>
          <w:bCs/>
          <w:sz w:val="24"/>
          <w:szCs w:val="24"/>
        </w:rPr>
        <w:t xml:space="preserve"> vízbázisok, a távlati vízbázisok, valamint az ivóvízellátást szolgáló vízilétesítmények védelméről szóló 123/1997.</w:t>
      </w:r>
      <w:r w:rsidR="00EE2D20" w:rsidRPr="00D6248E">
        <w:rPr>
          <w:rFonts w:ascii="Times New Roman" w:hAnsi="Times New Roman" w:cs="Times New Roman"/>
          <w:b/>
          <w:bCs/>
          <w:sz w:val="24"/>
          <w:szCs w:val="24"/>
        </w:rPr>
        <w:t xml:space="preserve"> (VII. 18.)</w:t>
      </w:r>
      <w:r w:rsidRPr="00D6248E">
        <w:rPr>
          <w:rFonts w:ascii="Times New Roman" w:hAnsi="Times New Roman" w:cs="Times New Roman"/>
          <w:b/>
          <w:bCs/>
          <w:sz w:val="24"/>
          <w:szCs w:val="24"/>
        </w:rPr>
        <w:t xml:space="preserve"> Korm. rendelet</w:t>
      </w:r>
      <w:r w:rsidR="00EE2D20" w:rsidRPr="00D6248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D6248E">
        <w:rPr>
          <w:rFonts w:ascii="Times New Roman" w:hAnsi="Times New Roman" w:cs="Times New Roman"/>
          <w:b/>
          <w:bCs/>
          <w:sz w:val="24"/>
          <w:szCs w:val="24"/>
        </w:rPr>
        <w:t xml:space="preserve"> 5. számú mellékletében, valamint a védőidom meghatározó dokumentációban leírtak alapján hidrogeológiai „</w:t>
      </w:r>
      <w:proofErr w:type="gramStart"/>
      <w:r w:rsidRPr="00D6248E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D6248E">
        <w:rPr>
          <w:rFonts w:ascii="Times New Roman" w:hAnsi="Times New Roman" w:cs="Times New Roman"/>
          <w:b/>
          <w:bCs/>
          <w:sz w:val="24"/>
          <w:szCs w:val="24"/>
        </w:rPr>
        <w:t>” védőövezetben tiltott tevékenyég</w:t>
      </w:r>
      <w:r w:rsidR="00EE2D20" w:rsidRPr="00D6248E">
        <w:rPr>
          <w:rFonts w:ascii="Times New Roman" w:hAnsi="Times New Roman" w:cs="Times New Roman"/>
          <w:b/>
          <w:bCs/>
          <w:sz w:val="24"/>
          <w:szCs w:val="24"/>
        </w:rPr>
        <w:t>nek minősül:</w:t>
      </w:r>
    </w:p>
    <w:p w14:paraId="774F0B6B" w14:textId="4D6304EB" w:rsidR="00EE2D20" w:rsidRPr="00D6248E" w:rsidRDefault="00EE2D20" w:rsidP="00EE2D20">
      <w:pPr>
        <w:pStyle w:val="Listaszerbekezds"/>
        <w:numPr>
          <w:ilvl w:val="0"/>
          <w:numId w:val="7"/>
        </w:numPr>
        <w:jc w:val="both"/>
        <w:rPr>
          <w:b/>
          <w:bCs/>
        </w:rPr>
      </w:pPr>
      <w:r w:rsidRPr="00D6248E">
        <w:rPr>
          <w:b/>
          <w:bCs/>
        </w:rPr>
        <w:t>Települési szilárd- és folyékony hulladéklerakó létesítése, üzemeltetése;</w:t>
      </w:r>
    </w:p>
    <w:p w14:paraId="6AC0832F" w14:textId="00447616" w:rsidR="00EE2D20" w:rsidRPr="00D6248E" w:rsidRDefault="00EE2D20" w:rsidP="00EE2D20">
      <w:pPr>
        <w:pStyle w:val="Listaszerbekezds"/>
        <w:numPr>
          <w:ilvl w:val="0"/>
          <w:numId w:val="7"/>
        </w:numPr>
        <w:jc w:val="both"/>
        <w:rPr>
          <w:b/>
          <w:bCs/>
        </w:rPr>
      </w:pPr>
      <w:r w:rsidRPr="00D6248E">
        <w:rPr>
          <w:b/>
          <w:bCs/>
        </w:rPr>
        <w:t>Mérgező vagy radioaktív anyagok előállítása, feldolgozása, tárolása, lerakása;</w:t>
      </w:r>
    </w:p>
    <w:p w14:paraId="5D72E3AF" w14:textId="335FC4DD" w:rsidR="00EE2D20" w:rsidRPr="00D6248E" w:rsidRDefault="00EE2D20" w:rsidP="00EE2D20">
      <w:pPr>
        <w:pStyle w:val="Listaszerbekezds"/>
        <w:numPr>
          <w:ilvl w:val="0"/>
          <w:numId w:val="7"/>
        </w:numPr>
        <w:jc w:val="both"/>
        <w:rPr>
          <w:b/>
          <w:bCs/>
        </w:rPr>
      </w:pPr>
      <w:r w:rsidRPr="00D6248E">
        <w:rPr>
          <w:b/>
          <w:bCs/>
        </w:rPr>
        <w:t>Veszélyes hulladék lerakása és ártalmatlanítása</w:t>
      </w:r>
    </w:p>
    <w:p w14:paraId="7C101112" w14:textId="503F36FB" w:rsidR="00EE2D20" w:rsidRPr="00D6248E" w:rsidRDefault="00EE2D20" w:rsidP="00EE2D20">
      <w:pPr>
        <w:jc w:val="both"/>
        <w:rPr>
          <w:b/>
          <w:bCs/>
        </w:rPr>
      </w:pPr>
    </w:p>
    <w:p w14:paraId="3E709FF8" w14:textId="2BA57287" w:rsidR="00F20FBE" w:rsidRPr="00F20FBE" w:rsidRDefault="00522E7E" w:rsidP="00D942EC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fentebb részletezettek szerint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="00EE2D20" w:rsidRPr="00F20FBE">
        <w:rPr>
          <w:rFonts w:ascii="Times New Roman" w:hAnsi="Times New Roman" w:cs="Times New Roman"/>
          <w:b/>
          <w:bCs/>
          <w:sz w:val="24"/>
          <w:szCs w:val="24"/>
          <w:u w:val="single"/>
        </w:rPr>
        <w:t>zen</w:t>
      </w:r>
      <w:proofErr w:type="gramEnd"/>
      <w:r w:rsidR="00EE2D20" w:rsidRPr="00F20F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tevékenységek közül egyik sem tartozik a hulladékudvaron végzendő</w:t>
      </w:r>
      <w:r w:rsidR="004975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tevékenysége</w:t>
      </w:r>
      <w:r w:rsidR="00EE2D20" w:rsidRPr="00F20FBE">
        <w:rPr>
          <w:rFonts w:ascii="Times New Roman" w:hAnsi="Times New Roman" w:cs="Times New Roman"/>
          <w:b/>
          <w:bCs/>
          <w:sz w:val="24"/>
          <w:szCs w:val="24"/>
          <w:u w:val="single"/>
        </w:rPr>
        <w:t>k közé</w:t>
      </w:r>
      <w:r w:rsidR="00497589">
        <w:rPr>
          <w:rFonts w:ascii="Times New Roman" w:hAnsi="Times New Roman" w:cs="Times New Roman"/>
          <w:b/>
          <w:bCs/>
          <w:sz w:val="24"/>
          <w:szCs w:val="24"/>
          <w:u w:val="single"/>
        </w:rPr>
        <w:t>, így hulladékudvar létesítését a hivatkozott jogszabály nem tiltja</w:t>
      </w:r>
      <w:r w:rsidR="0070734A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528A338B" w14:textId="5E52FFB3" w:rsidR="003C7F51" w:rsidRPr="00F20FBE" w:rsidRDefault="003C7F51" w:rsidP="00D942EC">
      <w:pPr>
        <w:jc w:val="both"/>
        <w:rPr>
          <w:rFonts w:ascii="Times New Roman" w:hAnsi="Times New Roman" w:cs="Times New Roman"/>
          <w:sz w:val="24"/>
          <w:szCs w:val="24"/>
        </w:rPr>
      </w:pPr>
      <w:r w:rsidRPr="00F20FBE">
        <w:rPr>
          <w:rFonts w:ascii="Times New Roman" w:hAnsi="Times New Roman" w:cs="Times New Roman"/>
          <w:sz w:val="24"/>
          <w:szCs w:val="24"/>
        </w:rPr>
        <w:t xml:space="preserve">A telephelyen folytatott tevékenység a dokumentációban megadott </w:t>
      </w:r>
      <w:r w:rsidR="00497589">
        <w:rPr>
          <w:rFonts w:ascii="Times New Roman" w:hAnsi="Times New Roman" w:cs="Times New Roman"/>
          <w:sz w:val="24"/>
          <w:szCs w:val="24"/>
        </w:rPr>
        <w:t xml:space="preserve">tervezett </w:t>
      </w:r>
      <w:proofErr w:type="gramStart"/>
      <w:r w:rsidRPr="00F20FBE">
        <w:rPr>
          <w:rFonts w:ascii="Times New Roman" w:hAnsi="Times New Roman" w:cs="Times New Roman"/>
          <w:sz w:val="24"/>
          <w:szCs w:val="24"/>
        </w:rPr>
        <w:t>kapacitással</w:t>
      </w:r>
      <w:proofErr w:type="gramEnd"/>
      <w:r w:rsidRPr="00F20FBE">
        <w:rPr>
          <w:rFonts w:ascii="Times New Roman" w:hAnsi="Times New Roman" w:cs="Times New Roman"/>
          <w:sz w:val="24"/>
          <w:szCs w:val="24"/>
        </w:rPr>
        <w:t xml:space="preserve"> nem tartozik a környezeti hatásvizsgálati és az egységes környezethasználati engedélyezési eljárásról szóló 314/2005. (XII. 25.) Kormányrendelet (továbbiakban: </w:t>
      </w:r>
      <w:proofErr w:type="spellStart"/>
      <w:r w:rsidRPr="00F20FBE">
        <w:rPr>
          <w:rFonts w:ascii="Times New Roman" w:hAnsi="Times New Roman" w:cs="Times New Roman"/>
          <w:sz w:val="24"/>
          <w:szCs w:val="24"/>
        </w:rPr>
        <w:t>Khvr</w:t>
      </w:r>
      <w:proofErr w:type="spellEnd"/>
      <w:r w:rsidRPr="00F20FBE">
        <w:rPr>
          <w:rFonts w:ascii="Times New Roman" w:hAnsi="Times New Roman" w:cs="Times New Roman"/>
          <w:sz w:val="24"/>
          <w:szCs w:val="24"/>
        </w:rPr>
        <w:t xml:space="preserve">.) 3. számú melléklete hatálya alá. </w:t>
      </w:r>
    </w:p>
    <w:p w14:paraId="36FD22A6" w14:textId="05277ED0" w:rsidR="003C7F51" w:rsidRPr="00F20FBE" w:rsidRDefault="003C7F51" w:rsidP="00D942EC">
      <w:pPr>
        <w:jc w:val="both"/>
        <w:rPr>
          <w:rFonts w:ascii="Times New Roman" w:hAnsi="Times New Roman" w:cs="Times New Roman"/>
          <w:sz w:val="24"/>
          <w:szCs w:val="24"/>
        </w:rPr>
      </w:pPr>
      <w:r w:rsidRPr="00F20FBE">
        <w:rPr>
          <w:rFonts w:ascii="Times New Roman" w:hAnsi="Times New Roman" w:cs="Times New Roman"/>
          <w:sz w:val="24"/>
          <w:szCs w:val="24"/>
        </w:rPr>
        <w:t xml:space="preserve">A kérelmezett hulladékgazdálkodási tevékenység során nem várható jelentős környezeti hatás, így előzetes vizsgálati eljárás lefolytatására </w:t>
      </w:r>
      <w:r w:rsidR="00497589">
        <w:rPr>
          <w:rFonts w:ascii="Times New Roman" w:hAnsi="Times New Roman" w:cs="Times New Roman"/>
          <w:sz w:val="24"/>
          <w:szCs w:val="24"/>
        </w:rPr>
        <w:t>s</w:t>
      </w:r>
      <w:r w:rsidRPr="00F20FBE">
        <w:rPr>
          <w:rFonts w:ascii="Times New Roman" w:hAnsi="Times New Roman" w:cs="Times New Roman"/>
          <w:sz w:val="24"/>
          <w:szCs w:val="24"/>
        </w:rPr>
        <w:t>em volt szükség</w:t>
      </w:r>
      <w:r w:rsidR="00030808" w:rsidRPr="00F20FBE">
        <w:rPr>
          <w:rFonts w:ascii="Times New Roman" w:hAnsi="Times New Roman" w:cs="Times New Roman"/>
          <w:sz w:val="24"/>
          <w:szCs w:val="24"/>
        </w:rPr>
        <w:t>.</w:t>
      </w:r>
    </w:p>
    <w:p w14:paraId="67665F46" w14:textId="73AF6285" w:rsidR="00931A98" w:rsidRDefault="00931A98"/>
    <w:p w14:paraId="2A63897F" w14:textId="479E864F" w:rsidR="0041153A" w:rsidRDefault="0041153A"/>
    <w:p w14:paraId="27934EE1" w14:textId="7B0511C4" w:rsidR="0041153A" w:rsidRDefault="0041153A"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4E24F3A5" wp14:editId="26AAD503">
            <wp:simplePos x="0" y="0"/>
            <wp:positionH relativeFrom="column">
              <wp:posOffset>2176780</wp:posOffset>
            </wp:positionH>
            <wp:positionV relativeFrom="paragraph">
              <wp:posOffset>194310</wp:posOffset>
            </wp:positionV>
            <wp:extent cx="1402202" cy="525826"/>
            <wp:effectExtent l="0" t="0" r="7620" b="762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zei László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202" cy="525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CF3613" w14:textId="7B8366A0" w:rsidR="0041153A" w:rsidRPr="0041153A" w:rsidRDefault="0041153A" w:rsidP="0041153A">
      <w:pPr>
        <w:jc w:val="center"/>
        <w:rPr>
          <w:rFonts w:ascii="Times New Roman" w:hAnsi="Times New Roman" w:cs="Times New Roman"/>
        </w:rPr>
      </w:pPr>
    </w:p>
    <w:p w14:paraId="579E2F3E" w14:textId="0395E6D6" w:rsidR="0041153A" w:rsidRPr="0041153A" w:rsidRDefault="0041153A" w:rsidP="0041153A">
      <w:pPr>
        <w:jc w:val="center"/>
        <w:rPr>
          <w:rFonts w:ascii="Times New Roman" w:hAnsi="Times New Roman" w:cs="Times New Roman"/>
          <w:sz w:val="24"/>
          <w:szCs w:val="24"/>
        </w:rPr>
      </w:pPr>
      <w:r w:rsidRPr="0041153A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9916334" w14:textId="71F017CD" w:rsidR="0041153A" w:rsidRPr="0041153A" w:rsidRDefault="0041153A" w:rsidP="0041153A">
      <w:pPr>
        <w:jc w:val="center"/>
        <w:rPr>
          <w:rFonts w:ascii="Times New Roman" w:hAnsi="Times New Roman" w:cs="Times New Roman"/>
          <w:sz w:val="24"/>
          <w:szCs w:val="24"/>
        </w:rPr>
      </w:pPr>
      <w:r w:rsidRPr="0041153A">
        <w:rPr>
          <w:rFonts w:ascii="Times New Roman" w:hAnsi="Times New Roman" w:cs="Times New Roman"/>
          <w:sz w:val="24"/>
          <w:szCs w:val="24"/>
        </w:rPr>
        <w:t>Mezei László</w:t>
      </w:r>
    </w:p>
    <w:p w14:paraId="22CDF94D" w14:textId="666D7AB9" w:rsidR="0041153A" w:rsidRDefault="0041153A" w:rsidP="0041153A">
      <w:pPr>
        <w:jc w:val="center"/>
        <w:rPr>
          <w:rFonts w:ascii="Times New Roman" w:hAnsi="Times New Roman" w:cs="Times New Roman"/>
          <w:sz w:val="24"/>
          <w:szCs w:val="24"/>
        </w:rPr>
      </w:pPr>
      <w:r w:rsidRPr="0041153A">
        <w:rPr>
          <w:rFonts w:ascii="Times New Roman" w:hAnsi="Times New Roman" w:cs="Times New Roman"/>
          <w:sz w:val="24"/>
          <w:szCs w:val="24"/>
        </w:rPr>
        <w:t>Hulladékgazdálkodási szakértő</w:t>
      </w:r>
    </w:p>
    <w:p w14:paraId="476A130A" w14:textId="77777777" w:rsidR="0041153A" w:rsidRDefault="0041153A"/>
    <w:sectPr w:rsidR="00411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_Futura Light BT">
    <w:altName w:val="Segoe UI"/>
    <w:charset w:val="00"/>
    <w:family w:val="swiss"/>
    <w:pitch w:val="variable"/>
    <w:sig w:usb0="00000001" w:usb1="00000000" w:usb2="00000000" w:usb3="00000000" w:csb0="0000001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56B46"/>
    <w:multiLevelType w:val="hybridMultilevel"/>
    <w:tmpl w:val="35B245A6"/>
    <w:lvl w:ilvl="0" w:tplc="9006CD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E5DAF"/>
    <w:multiLevelType w:val="hybridMultilevel"/>
    <w:tmpl w:val="2CBC7764"/>
    <w:lvl w:ilvl="0" w:tplc="A53C866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2D0EB1"/>
    <w:multiLevelType w:val="hybridMultilevel"/>
    <w:tmpl w:val="A2146F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203DF"/>
    <w:multiLevelType w:val="hybridMultilevel"/>
    <w:tmpl w:val="68BEA8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33FD5"/>
    <w:multiLevelType w:val="hybridMultilevel"/>
    <w:tmpl w:val="42F89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16331"/>
    <w:multiLevelType w:val="hybridMultilevel"/>
    <w:tmpl w:val="4836A5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2F23CA"/>
    <w:multiLevelType w:val="hybridMultilevel"/>
    <w:tmpl w:val="74BE3B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-felhasználó">
    <w15:presenceInfo w15:providerId="None" w15:userId="Windows-felhasznál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7C3"/>
    <w:rsid w:val="00030808"/>
    <w:rsid w:val="001E08A6"/>
    <w:rsid w:val="002A72FF"/>
    <w:rsid w:val="003B7303"/>
    <w:rsid w:val="003C7F51"/>
    <w:rsid w:val="003E0AB4"/>
    <w:rsid w:val="0041153A"/>
    <w:rsid w:val="00473B5B"/>
    <w:rsid w:val="00480A72"/>
    <w:rsid w:val="00497589"/>
    <w:rsid w:val="00497E06"/>
    <w:rsid w:val="00522E7E"/>
    <w:rsid w:val="005327C3"/>
    <w:rsid w:val="00667B57"/>
    <w:rsid w:val="006C2850"/>
    <w:rsid w:val="0070734A"/>
    <w:rsid w:val="00761F6A"/>
    <w:rsid w:val="007F3747"/>
    <w:rsid w:val="00850819"/>
    <w:rsid w:val="0085326A"/>
    <w:rsid w:val="00887AC6"/>
    <w:rsid w:val="008B12B9"/>
    <w:rsid w:val="00931A98"/>
    <w:rsid w:val="009518D5"/>
    <w:rsid w:val="00AB3B07"/>
    <w:rsid w:val="00B30DB2"/>
    <w:rsid w:val="00B963C2"/>
    <w:rsid w:val="00BB24E7"/>
    <w:rsid w:val="00BD7DE5"/>
    <w:rsid w:val="00C24E3F"/>
    <w:rsid w:val="00C60375"/>
    <w:rsid w:val="00C86E48"/>
    <w:rsid w:val="00CC48BC"/>
    <w:rsid w:val="00D6248E"/>
    <w:rsid w:val="00D730F4"/>
    <w:rsid w:val="00D942EC"/>
    <w:rsid w:val="00DA62B4"/>
    <w:rsid w:val="00E54BA8"/>
    <w:rsid w:val="00E656E3"/>
    <w:rsid w:val="00EE2B50"/>
    <w:rsid w:val="00EE2D20"/>
    <w:rsid w:val="00EF2974"/>
    <w:rsid w:val="00F20FBE"/>
    <w:rsid w:val="00F73778"/>
    <w:rsid w:val="00FA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475D"/>
  <w15:chartTrackingRefBased/>
  <w15:docId w15:val="{8E06884E-AD9F-482A-B81E-0DF3207C0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27C3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5327C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327C3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327C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unhideWhenUsed/>
    <w:rsid w:val="0053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5327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ECszveg">
    <w:name w:val="EC_szöveg"/>
    <w:basedOn w:val="Norml"/>
    <w:next w:val="Norml"/>
    <w:link w:val="ECszvegChar"/>
    <w:qFormat/>
    <w:rsid w:val="005327C3"/>
    <w:pPr>
      <w:spacing w:after="240"/>
      <w:ind w:firstLine="142"/>
      <w:jc w:val="both"/>
    </w:pPr>
    <w:rPr>
      <w:rFonts w:ascii="H_Futura Light BT" w:eastAsia="Times New Roman" w:hAnsi="H_Futura Light BT" w:cs="Times New Roman"/>
      <w:color w:val="5B595A"/>
      <w:sz w:val="24"/>
    </w:rPr>
  </w:style>
  <w:style w:type="character" w:customStyle="1" w:styleId="ECszvegChar">
    <w:name w:val="EC_szöveg Char"/>
    <w:link w:val="ECszveg"/>
    <w:rsid w:val="005327C3"/>
    <w:rPr>
      <w:rFonts w:ascii="H_Futura Light BT" w:eastAsia="Times New Roman" w:hAnsi="H_Futura Light BT" w:cs="Times New Roman"/>
      <w:color w:val="5B595A"/>
      <w:sz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5327C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327C3"/>
  </w:style>
  <w:style w:type="paragraph" w:styleId="Buborkszveg">
    <w:name w:val="Balloon Text"/>
    <w:basedOn w:val="Norml"/>
    <w:link w:val="BuborkszvegChar"/>
    <w:uiPriority w:val="99"/>
    <w:semiHidden/>
    <w:unhideWhenUsed/>
    <w:rsid w:val="00497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7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5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3108</Words>
  <Characters>21449</Characters>
  <Application>Microsoft Office Word</Application>
  <DocSecurity>0</DocSecurity>
  <Lines>178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Szilágyi</dc:creator>
  <cp:keywords/>
  <dc:description/>
  <cp:lastModifiedBy>Windows-felhasználó</cp:lastModifiedBy>
  <cp:revision>4</cp:revision>
  <dcterms:created xsi:type="dcterms:W3CDTF">2022-02-08T10:09:00Z</dcterms:created>
  <dcterms:modified xsi:type="dcterms:W3CDTF">2022-02-08T13:09:00Z</dcterms:modified>
</cp:coreProperties>
</file>